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9C5E2" w14:textId="1122CE5B" w:rsidR="009C21B3" w:rsidRDefault="009C21B3" w:rsidP="00894770">
      <w:pPr>
        <w:ind w:right="158"/>
        <w:jc w:val="center"/>
        <w:rPr>
          <w:rFonts w:cstheme="minorHAnsi"/>
          <w:b/>
          <w:bCs/>
          <w:spacing w:val="-1"/>
        </w:rPr>
      </w:pPr>
      <w:r w:rsidRPr="009C21B3">
        <w:rPr>
          <w:rFonts w:cstheme="minorHAnsi"/>
          <w:b/>
          <w:bCs/>
          <w:spacing w:val="-1"/>
        </w:rPr>
        <w:t>RF</w:t>
      </w:r>
      <w:r>
        <w:rPr>
          <w:rFonts w:cstheme="minorHAnsi"/>
          <w:b/>
          <w:bCs/>
          <w:spacing w:val="-1"/>
        </w:rPr>
        <w:t>P</w:t>
      </w:r>
      <w:r w:rsidRPr="009C21B3">
        <w:rPr>
          <w:rFonts w:cstheme="minorHAnsi"/>
          <w:b/>
          <w:bCs/>
          <w:spacing w:val="-1"/>
        </w:rPr>
        <w:t xml:space="preserve"> 21-66211 Third-Party Administrative Services</w:t>
      </w:r>
    </w:p>
    <w:p w14:paraId="592799D5" w14:textId="12BBF8F0" w:rsidR="00F85C1D" w:rsidRPr="00F85C1D" w:rsidRDefault="00F85C1D" w:rsidP="00894770">
      <w:pPr>
        <w:ind w:right="158"/>
        <w:jc w:val="center"/>
        <w:rPr>
          <w:rFonts w:cstheme="minorHAnsi"/>
          <w:b/>
          <w:bCs/>
          <w:spacing w:val="-1"/>
        </w:rPr>
      </w:pPr>
      <w:r w:rsidRPr="00F85C1D">
        <w:rPr>
          <w:rFonts w:cstheme="minorHAnsi"/>
          <w:b/>
          <w:bCs/>
          <w:spacing w:val="-1"/>
        </w:rPr>
        <w:t>Attachment M3</w:t>
      </w:r>
    </w:p>
    <w:p w14:paraId="7FA4AC89" w14:textId="02B2EDBB" w:rsidR="00F85C1D" w:rsidRPr="00F85C1D" w:rsidRDefault="00F85C1D" w:rsidP="00894770">
      <w:pPr>
        <w:ind w:right="158"/>
        <w:jc w:val="center"/>
        <w:rPr>
          <w:rFonts w:cstheme="minorHAnsi"/>
          <w:b/>
          <w:bCs/>
          <w:spacing w:val="-1"/>
        </w:rPr>
      </w:pPr>
      <w:r w:rsidRPr="00F85C1D">
        <w:rPr>
          <w:rFonts w:cstheme="minorHAnsi"/>
          <w:b/>
          <w:bCs/>
          <w:spacing w:val="-1"/>
        </w:rPr>
        <w:t>[Data Warehouse Respondents Only]</w:t>
      </w:r>
    </w:p>
    <w:p w14:paraId="021BCE19" w14:textId="77777777" w:rsidR="00F85C1D" w:rsidRPr="00F85C1D" w:rsidRDefault="00F85C1D" w:rsidP="00894770">
      <w:pPr>
        <w:ind w:right="158"/>
        <w:jc w:val="center"/>
        <w:rPr>
          <w:rFonts w:cstheme="minorHAnsi"/>
          <w:b/>
          <w:bCs/>
          <w:spacing w:val="-1"/>
        </w:rPr>
      </w:pPr>
    </w:p>
    <w:p w14:paraId="2B5DB4E3" w14:textId="5F4556B2" w:rsidR="00CF6578" w:rsidRPr="00F85C1D" w:rsidRDefault="00CF6578" w:rsidP="00894770">
      <w:pPr>
        <w:ind w:right="158"/>
        <w:jc w:val="center"/>
        <w:rPr>
          <w:rFonts w:cstheme="minorHAnsi"/>
          <w:b/>
          <w:bCs/>
          <w:spacing w:val="-1"/>
        </w:rPr>
      </w:pPr>
      <w:r w:rsidRPr="00F85C1D">
        <w:rPr>
          <w:rFonts w:cstheme="minorHAnsi"/>
          <w:b/>
          <w:bCs/>
          <w:spacing w:val="-1"/>
        </w:rPr>
        <w:t>State of I</w:t>
      </w:r>
      <w:r w:rsidR="00F749E9" w:rsidRPr="00F85C1D">
        <w:rPr>
          <w:rFonts w:cstheme="minorHAnsi"/>
          <w:b/>
          <w:bCs/>
          <w:spacing w:val="-1"/>
        </w:rPr>
        <w:t>ndiana Additional Terms and Conditions</w:t>
      </w:r>
    </w:p>
    <w:p w14:paraId="4B61378F" w14:textId="14D23C3D" w:rsidR="00933C74" w:rsidRPr="00F85C1D" w:rsidRDefault="0040389A" w:rsidP="00894770">
      <w:pPr>
        <w:tabs>
          <w:tab w:val="left" w:pos="2719"/>
        </w:tabs>
        <w:ind w:right="158"/>
        <w:jc w:val="center"/>
        <w:rPr>
          <w:rFonts w:cstheme="minorHAnsi"/>
          <w:b/>
          <w:bCs/>
          <w:spacing w:val="-1"/>
        </w:rPr>
      </w:pPr>
      <w:r w:rsidRPr="00F85C1D">
        <w:rPr>
          <w:rFonts w:cstheme="minorHAnsi"/>
          <w:b/>
          <w:bCs/>
          <w:spacing w:val="-1"/>
        </w:rPr>
        <w:t>Software</w:t>
      </w:r>
      <w:r w:rsidR="002D7099" w:rsidRPr="00F85C1D">
        <w:rPr>
          <w:rFonts w:cstheme="minorHAnsi"/>
          <w:b/>
          <w:bCs/>
          <w:spacing w:val="-1"/>
        </w:rPr>
        <w:t xml:space="preserve"> as a </w:t>
      </w:r>
      <w:r w:rsidR="00CF6578" w:rsidRPr="00F85C1D">
        <w:rPr>
          <w:rFonts w:cstheme="minorHAnsi"/>
          <w:b/>
          <w:bCs/>
          <w:spacing w:val="-1"/>
        </w:rPr>
        <w:t>Service Engagement</w:t>
      </w:r>
    </w:p>
    <w:p w14:paraId="37B70A81" w14:textId="77777777" w:rsidR="00854D65" w:rsidRPr="00F85C1D" w:rsidRDefault="00854D65" w:rsidP="00F97CC2">
      <w:pPr>
        <w:tabs>
          <w:tab w:val="left" w:pos="2719"/>
        </w:tabs>
        <w:ind w:right="158"/>
        <w:jc w:val="center"/>
        <w:rPr>
          <w:rFonts w:cstheme="minorHAnsi"/>
          <w:b/>
          <w:bCs/>
          <w:spacing w:val="-1"/>
        </w:rPr>
      </w:pPr>
    </w:p>
    <w:p w14:paraId="1E04AEBD" w14:textId="2841E540" w:rsidR="00F749E9" w:rsidRPr="00F85C1D" w:rsidRDefault="00F749E9" w:rsidP="00F749E9">
      <w:pPr>
        <w:spacing w:after="120" w:line="276" w:lineRule="auto"/>
        <w:ind w:right="165"/>
        <w:jc w:val="center"/>
        <w:rPr>
          <w:rFonts w:cstheme="minorHAnsi"/>
          <w:b/>
          <w:bCs/>
          <w:spacing w:val="-1"/>
        </w:rPr>
      </w:pPr>
      <w:r w:rsidRPr="00F85C1D">
        <w:rPr>
          <w:rFonts w:cstheme="minorHAnsi"/>
          <w:b/>
          <w:bCs/>
          <w:spacing w:val="-1"/>
        </w:rPr>
        <w:t xml:space="preserve">Exhibit </w:t>
      </w:r>
      <w:r w:rsidR="009A1F49" w:rsidRPr="00F85C1D">
        <w:rPr>
          <w:rFonts w:cstheme="minorHAnsi"/>
          <w:b/>
          <w:bCs/>
          <w:spacing w:val="-1"/>
        </w:rPr>
        <w:t>X</w:t>
      </w:r>
      <w:r w:rsidRPr="00F85C1D">
        <w:rPr>
          <w:rFonts w:cstheme="minorHAnsi"/>
          <w:b/>
          <w:bCs/>
          <w:spacing w:val="-1"/>
        </w:rPr>
        <w:t xml:space="preserve"> to the Contract between the State acting through </w:t>
      </w:r>
      <w:r w:rsidR="00F85C1D" w:rsidRPr="00F85C1D">
        <w:rPr>
          <w:rFonts w:cstheme="minorHAnsi"/>
          <w:b/>
          <w:bCs/>
          <w:spacing w:val="-1"/>
        </w:rPr>
        <w:t>the State Personnel Department (SPD)</w:t>
      </w:r>
      <w:r w:rsidRPr="00F85C1D">
        <w:rPr>
          <w:rFonts w:cstheme="minorHAnsi"/>
          <w:b/>
          <w:bCs/>
          <w:spacing w:val="-1"/>
        </w:rPr>
        <w:t xml:space="preserve"> and the Contractor.</w:t>
      </w:r>
    </w:p>
    <w:p w14:paraId="099CA221" w14:textId="13987299" w:rsidR="00933C74" w:rsidRPr="00F85C1D" w:rsidRDefault="00A94BB2" w:rsidP="00A94BB2">
      <w:pPr>
        <w:spacing w:after="120" w:line="276" w:lineRule="auto"/>
        <w:ind w:right="165"/>
        <w:jc w:val="center"/>
        <w:rPr>
          <w:rFonts w:cstheme="minorHAnsi"/>
          <w:bCs/>
          <w:spacing w:val="-1"/>
        </w:rPr>
      </w:pPr>
      <w:r w:rsidRPr="00F85C1D">
        <w:rPr>
          <w:rFonts w:cstheme="minorHAnsi"/>
          <w:bCs/>
          <w:spacing w:val="-1"/>
        </w:rPr>
        <w:t>DEFINITIONS</w:t>
      </w:r>
    </w:p>
    <w:p w14:paraId="7A74377E" w14:textId="04FEDB54" w:rsidR="00A94BB2" w:rsidRPr="00F85C1D" w:rsidRDefault="00A94BB2" w:rsidP="00A94BB2">
      <w:pPr>
        <w:spacing w:after="120" w:line="276" w:lineRule="auto"/>
        <w:ind w:right="165"/>
        <w:rPr>
          <w:rFonts w:cstheme="minorHAnsi"/>
          <w:bCs/>
          <w:spacing w:val="-1"/>
        </w:rPr>
      </w:pPr>
      <w:r w:rsidRPr="00F85C1D">
        <w:rPr>
          <w:rFonts w:cstheme="minorHAnsi"/>
          <w:b/>
          <w:bCs/>
          <w:spacing w:val="-1"/>
        </w:rPr>
        <w:t>Data</w:t>
      </w:r>
      <w:r w:rsidRPr="00F85C1D">
        <w:rPr>
          <w:rFonts w:cstheme="minorHAnsi"/>
          <w:bCs/>
          <w:spacing w:val="-1"/>
        </w:rPr>
        <w:t xml:space="preserve"> means a</w:t>
      </w:r>
      <w:r w:rsidR="009551BB" w:rsidRPr="00F85C1D">
        <w:rPr>
          <w:rFonts w:cstheme="minorHAnsi"/>
          <w:bCs/>
          <w:spacing w:val="-1"/>
        </w:rPr>
        <w:t xml:space="preserve">ll information, whether in oral, </w:t>
      </w:r>
      <w:r w:rsidRPr="00F85C1D">
        <w:rPr>
          <w:rFonts w:cstheme="minorHAnsi"/>
          <w:bCs/>
          <w:spacing w:val="-1"/>
        </w:rPr>
        <w:t>written</w:t>
      </w:r>
      <w:r w:rsidR="009551BB" w:rsidRPr="00F85C1D">
        <w:rPr>
          <w:rFonts w:cstheme="minorHAnsi"/>
          <w:bCs/>
          <w:spacing w:val="-1"/>
        </w:rPr>
        <w:t>, or</w:t>
      </w:r>
      <w:r w:rsidRPr="00F85C1D">
        <w:rPr>
          <w:rFonts w:cstheme="minorHAnsi"/>
          <w:bCs/>
          <w:spacing w:val="-1"/>
        </w:rPr>
        <w:t xml:space="preserve"> electronic form, created by or in any way originating with the State, and all information that is the output of any computer processing, or other electronic manipulation, of any information that was crea</w:t>
      </w:r>
      <w:r w:rsidR="00B702E7" w:rsidRPr="00F85C1D">
        <w:rPr>
          <w:rFonts w:cstheme="minorHAnsi"/>
          <w:bCs/>
          <w:spacing w:val="-1"/>
        </w:rPr>
        <w:t>ted by or</w:t>
      </w:r>
      <w:r w:rsidR="009551BB" w:rsidRPr="00F85C1D">
        <w:rPr>
          <w:rFonts w:cstheme="minorHAnsi"/>
          <w:bCs/>
          <w:spacing w:val="-1"/>
        </w:rPr>
        <w:t xml:space="preserve"> that</w:t>
      </w:r>
      <w:r w:rsidR="00B702E7" w:rsidRPr="00F85C1D">
        <w:rPr>
          <w:rFonts w:cstheme="minorHAnsi"/>
          <w:bCs/>
          <w:spacing w:val="-1"/>
        </w:rPr>
        <w:t xml:space="preserve"> in any way originated</w:t>
      </w:r>
      <w:r w:rsidRPr="00F85C1D">
        <w:rPr>
          <w:rFonts w:cstheme="minorHAnsi"/>
          <w:bCs/>
          <w:spacing w:val="-1"/>
        </w:rPr>
        <w:t xml:space="preserve"> with the State, in the course of using and configuring the Services.</w:t>
      </w:r>
    </w:p>
    <w:p w14:paraId="5781CA51" w14:textId="696E6239" w:rsidR="00A94BB2" w:rsidRPr="00F85C1D" w:rsidRDefault="00A94BB2" w:rsidP="00A94BB2">
      <w:pPr>
        <w:spacing w:after="120" w:line="276" w:lineRule="auto"/>
        <w:ind w:right="165"/>
        <w:rPr>
          <w:rFonts w:cstheme="minorHAnsi"/>
          <w:bCs/>
          <w:spacing w:val="-1"/>
        </w:rPr>
      </w:pPr>
      <w:r w:rsidRPr="00F85C1D">
        <w:rPr>
          <w:rFonts w:cstheme="minorHAnsi"/>
          <w:b/>
          <w:bCs/>
          <w:spacing w:val="-1"/>
        </w:rPr>
        <w:t>Data Breach</w:t>
      </w:r>
      <w:r w:rsidRPr="00F85C1D">
        <w:rPr>
          <w:rFonts w:cstheme="minorHAnsi"/>
          <w:bCs/>
          <w:spacing w:val="-1"/>
        </w:rPr>
        <w:t xml:space="preserve"> means any actual or reasonably suspected unauthorized access to or acquisition of </w:t>
      </w:r>
      <w:r w:rsidR="002B2BA8" w:rsidRPr="00F85C1D">
        <w:rPr>
          <w:rFonts w:cstheme="minorHAnsi"/>
          <w:bCs/>
          <w:spacing w:val="-1"/>
        </w:rPr>
        <w:t>Encrypted D</w:t>
      </w:r>
      <w:r w:rsidR="000F0DBF" w:rsidRPr="00F85C1D">
        <w:rPr>
          <w:rFonts w:cstheme="minorHAnsi"/>
          <w:bCs/>
          <w:spacing w:val="-1"/>
        </w:rPr>
        <w:t>ata</w:t>
      </w:r>
      <w:r w:rsidRPr="00F85C1D">
        <w:rPr>
          <w:rFonts w:cstheme="minorHAnsi"/>
          <w:bCs/>
          <w:spacing w:val="-1"/>
        </w:rPr>
        <w:t>.</w:t>
      </w:r>
    </w:p>
    <w:p w14:paraId="1CDB75CF" w14:textId="2F467CA3" w:rsidR="000F0DBF" w:rsidRPr="00F85C1D" w:rsidRDefault="000F0DBF" w:rsidP="00A94BB2">
      <w:pPr>
        <w:spacing w:after="120" w:line="276" w:lineRule="auto"/>
        <w:ind w:right="165"/>
        <w:rPr>
          <w:rFonts w:cstheme="minorHAnsi"/>
          <w:bCs/>
          <w:spacing w:val="-1"/>
        </w:rPr>
      </w:pPr>
      <w:r w:rsidRPr="00F85C1D">
        <w:rPr>
          <w:rFonts w:cstheme="minorHAnsi"/>
          <w:b/>
          <w:bCs/>
          <w:spacing w:val="-1"/>
        </w:rPr>
        <w:t>Encrypted Data</w:t>
      </w:r>
      <w:r w:rsidRPr="00F85C1D">
        <w:rPr>
          <w:rFonts w:cstheme="minorHAnsi"/>
          <w:bCs/>
          <w:spacing w:val="-1"/>
        </w:rPr>
        <w:t xml:space="preserve"> means</w:t>
      </w:r>
      <w:r w:rsidR="002B2BA8" w:rsidRPr="00F85C1D">
        <w:rPr>
          <w:rFonts w:cstheme="minorHAnsi"/>
          <w:bCs/>
          <w:spacing w:val="-1"/>
        </w:rPr>
        <w:t xml:space="preserve"> </w:t>
      </w:r>
      <w:r w:rsidRPr="00F85C1D">
        <w:rPr>
          <w:rFonts w:cstheme="minorHAnsi"/>
          <w:bCs/>
          <w:spacing w:val="-1"/>
        </w:rPr>
        <w:t>Data that that i</w:t>
      </w:r>
      <w:r w:rsidR="002B2BA8" w:rsidRPr="00F85C1D">
        <w:rPr>
          <w:rFonts w:cstheme="minorHAnsi"/>
          <w:bCs/>
          <w:spacing w:val="-1"/>
        </w:rPr>
        <w:t xml:space="preserve">s required to be encrypted under the </w:t>
      </w:r>
      <w:r w:rsidR="003877A2" w:rsidRPr="00F85C1D">
        <w:rPr>
          <w:rFonts w:cstheme="minorHAnsi"/>
          <w:bCs/>
          <w:spacing w:val="-1"/>
        </w:rPr>
        <w:t>c</w:t>
      </w:r>
      <w:r w:rsidR="002B2BA8" w:rsidRPr="00F85C1D">
        <w:rPr>
          <w:rFonts w:cstheme="minorHAnsi"/>
          <w:bCs/>
          <w:spacing w:val="-1"/>
        </w:rPr>
        <w:t>ontract and Statement of Work.</w:t>
      </w:r>
    </w:p>
    <w:p w14:paraId="293B74D9" w14:textId="2054044E" w:rsidR="00A94BB2" w:rsidRPr="00F85C1D" w:rsidRDefault="00A94BB2" w:rsidP="00A94BB2">
      <w:pPr>
        <w:spacing w:after="120" w:line="276" w:lineRule="auto"/>
        <w:ind w:right="165"/>
        <w:rPr>
          <w:rFonts w:cstheme="minorHAnsi"/>
          <w:bCs/>
          <w:spacing w:val="-1"/>
        </w:rPr>
      </w:pPr>
      <w:r w:rsidRPr="00F85C1D">
        <w:rPr>
          <w:rFonts w:cstheme="minorHAnsi"/>
          <w:b/>
          <w:bCs/>
          <w:spacing w:val="-1"/>
        </w:rPr>
        <w:t>Indiana Office of Technology</w:t>
      </w:r>
      <w:r w:rsidRPr="00F85C1D">
        <w:rPr>
          <w:rFonts w:cstheme="minorHAnsi"/>
          <w:bCs/>
          <w:spacing w:val="-1"/>
        </w:rPr>
        <w:t xml:space="preserve"> means the agency established by Ind. Code § 4-13.1-2-1.</w:t>
      </w:r>
    </w:p>
    <w:p w14:paraId="68FE6020" w14:textId="7BA291D7" w:rsidR="00A94BB2" w:rsidRPr="00F85C1D" w:rsidRDefault="00A94BB2" w:rsidP="00A94BB2">
      <w:pPr>
        <w:spacing w:after="120" w:line="276" w:lineRule="auto"/>
        <w:ind w:right="165"/>
        <w:rPr>
          <w:rFonts w:cstheme="minorHAnsi"/>
          <w:bCs/>
          <w:spacing w:val="-1"/>
        </w:rPr>
      </w:pPr>
      <w:r w:rsidRPr="00F85C1D">
        <w:rPr>
          <w:rFonts w:cstheme="minorHAnsi"/>
          <w:b/>
          <w:bCs/>
          <w:spacing w:val="-1"/>
        </w:rPr>
        <w:t>Information Security Framework</w:t>
      </w:r>
      <w:r w:rsidRPr="00F85C1D">
        <w:rPr>
          <w:rFonts w:cstheme="minorHAnsi"/>
          <w:bCs/>
          <w:spacing w:val="-1"/>
        </w:rPr>
        <w:t xml:space="preserve"> means the State of Indiana’s written policy and </w:t>
      </w:r>
      <w:r w:rsidR="00A5166E" w:rsidRPr="00F85C1D">
        <w:rPr>
          <w:rFonts w:cstheme="minorHAnsi"/>
          <w:bCs/>
          <w:spacing w:val="-1"/>
        </w:rPr>
        <w:t>standards</w:t>
      </w:r>
      <w:r w:rsidRPr="00F85C1D">
        <w:rPr>
          <w:rFonts w:cstheme="minorHAnsi"/>
          <w:bCs/>
          <w:spacing w:val="-1"/>
        </w:rPr>
        <w:t xml:space="preserve"> document govern</w:t>
      </w:r>
      <w:r w:rsidR="00471371" w:rsidRPr="00F85C1D">
        <w:rPr>
          <w:rFonts w:cstheme="minorHAnsi"/>
          <w:bCs/>
          <w:spacing w:val="-1"/>
        </w:rPr>
        <w:t>ing matters affecting security and available at</w:t>
      </w:r>
      <w:r w:rsidR="00471371" w:rsidRPr="00F85C1D">
        <w:rPr>
          <w:rFonts w:cstheme="minorHAnsi"/>
        </w:rPr>
        <w:t xml:space="preserve"> </w:t>
      </w:r>
      <w:hyperlink r:id="rId10" w:history="1">
        <w:r w:rsidR="00471371" w:rsidRPr="00F85C1D">
          <w:rPr>
            <w:rStyle w:val="Hyperlink"/>
            <w:rFonts w:cstheme="minorHAnsi"/>
            <w:bCs/>
            <w:spacing w:val="-1"/>
          </w:rPr>
          <w:t>http://www.in.gov/iot/2339.htm</w:t>
        </w:r>
      </w:hyperlink>
      <w:r w:rsidR="001A3835" w:rsidRPr="00F85C1D">
        <w:rPr>
          <w:rFonts w:cstheme="minorHAnsi"/>
          <w:bCs/>
          <w:spacing w:val="-1"/>
        </w:rPr>
        <w:t>.</w:t>
      </w:r>
    </w:p>
    <w:p w14:paraId="71A97253" w14:textId="7908E630" w:rsidR="00A94BB2" w:rsidRPr="00F85C1D" w:rsidRDefault="00A94BB2" w:rsidP="00A94BB2">
      <w:pPr>
        <w:spacing w:after="120" w:line="276" w:lineRule="auto"/>
        <w:ind w:right="165"/>
        <w:rPr>
          <w:rFonts w:cstheme="minorHAnsi"/>
          <w:bCs/>
          <w:spacing w:val="-1"/>
        </w:rPr>
      </w:pPr>
      <w:r w:rsidRPr="00F85C1D">
        <w:rPr>
          <w:rFonts w:cstheme="minorHAnsi"/>
          <w:b/>
          <w:bCs/>
          <w:spacing w:val="-1"/>
        </w:rPr>
        <w:t>Security Incident</w:t>
      </w:r>
      <w:r w:rsidRPr="00F85C1D">
        <w:rPr>
          <w:rFonts w:cstheme="minorHAnsi"/>
          <w:bCs/>
          <w:spacing w:val="-1"/>
        </w:rPr>
        <w:t xml:space="preserve"> </w:t>
      </w:r>
      <w:r w:rsidR="005D2837" w:rsidRPr="00F85C1D">
        <w:rPr>
          <w:rFonts w:cstheme="minorHAnsi"/>
          <w:bCs/>
          <w:spacing w:val="-1"/>
        </w:rPr>
        <w:t xml:space="preserve">means any actual or reasonably suspected unauthorized access to the </w:t>
      </w:r>
      <w:r w:rsidR="003877A2" w:rsidRPr="00F85C1D">
        <w:rPr>
          <w:rFonts w:cstheme="minorHAnsi"/>
          <w:bCs/>
          <w:spacing w:val="-1"/>
        </w:rPr>
        <w:t>c</w:t>
      </w:r>
      <w:r w:rsidR="005D2837" w:rsidRPr="00F85C1D">
        <w:rPr>
          <w:rFonts w:cstheme="minorHAnsi"/>
          <w:bCs/>
          <w:spacing w:val="-1"/>
        </w:rPr>
        <w:t xml:space="preserve">ontractor’s system, regardless of whether </w:t>
      </w:r>
      <w:r w:rsidR="003877A2" w:rsidRPr="00F85C1D">
        <w:rPr>
          <w:rFonts w:cstheme="minorHAnsi"/>
          <w:bCs/>
          <w:spacing w:val="-1"/>
        </w:rPr>
        <w:t>c</w:t>
      </w:r>
      <w:r w:rsidR="005D2837" w:rsidRPr="00F85C1D">
        <w:rPr>
          <w:rFonts w:cstheme="minorHAnsi"/>
          <w:bCs/>
          <w:spacing w:val="-1"/>
        </w:rPr>
        <w:t>ontractor is aware of a Data Breach. A Security Incident may or may not become a Data Breach.</w:t>
      </w:r>
    </w:p>
    <w:p w14:paraId="0C93BB7D" w14:textId="493A4208" w:rsidR="00A94BB2" w:rsidRPr="00F85C1D" w:rsidRDefault="00A94BB2" w:rsidP="00A94BB2">
      <w:pPr>
        <w:spacing w:after="120" w:line="276" w:lineRule="auto"/>
        <w:ind w:right="165"/>
        <w:rPr>
          <w:rFonts w:cstheme="minorHAnsi"/>
          <w:bCs/>
          <w:spacing w:val="-1"/>
        </w:rPr>
      </w:pPr>
      <w:r w:rsidRPr="00F85C1D">
        <w:rPr>
          <w:rFonts w:cstheme="minorHAnsi"/>
          <w:b/>
          <w:bCs/>
          <w:spacing w:val="-1"/>
        </w:rPr>
        <w:t>Service(s)</w:t>
      </w:r>
      <w:r w:rsidRPr="00F85C1D">
        <w:rPr>
          <w:rFonts w:cstheme="minorHAnsi"/>
          <w:bCs/>
          <w:spacing w:val="-1"/>
        </w:rPr>
        <w:t xml:space="preserve"> means that which is provided to the State by </w:t>
      </w:r>
      <w:r w:rsidR="003877A2" w:rsidRPr="00F85C1D">
        <w:rPr>
          <w:rFonts w:cstheme="minorHAnsi"/>
          <w:bCs/>
          <w:spacing w:val="-1"/>
        </w:rPr>
        <w:t>c</w:t>
      </w:r>
      <w:r w:rsidRPr="00F85C1D">
        <w:rPr>
          <w:rFonts w:cstheme="minorHAnsi"/>
          <w:bCs/>
          <w:spacing w:val="-1"/>
        </w:rPr>
        <w:t xml:space="preserve">ontractor pursuant to this </w:t>
      </w:r>
      <w:r w:rsidR="003877A2" w:rsidRPr="00F85C1D">
        <w:rPr>
          <w:rFonts w:cstheme="minorHAnsi"/>
          <w:bCs/>
          <w:spacing w:val="-1"/>
        </w:rPr>
        <w:t>c</w:t>
      </w:r>
      <w:r w:rsidRPr="00F85C1D">
        <w:rPr>
          <w:rFonts w:cstheme="minorHAnsi"/>
          <w:bCs/>
          <w:spacing w:val="-1"/>
        </w:rPr>
        <w:t>ontract</w:t>
      </w:r>
      <w:r w:rsidR="001A3835" w:rsidRPr="00F85C1D">
        <w:rPr>
          <w:rFonts w:cstheme="minorHAnsi"/>
          <w:bCs/>
          <w:spacing w:val="-1"/>
        </w:rPr>
        <w:t xml:space="preserve"> and the contractors obligations under the contract</w:t>
      </w:r>
      <w:r w:rsidRPr="00F85C1D">
        <w:rPr>
          <w:rFonts w:cstheme="minorHAnsi"/>
          <w:bCs/>
          <w:spacing w:val="-1"/>
        </w:rPr>
        <w:t>.</w:t>
      </w:r>
    </w:p>
    <w:p w14:paraId="1A8C7305" w14:textId="699BE7D9" w:rsidR="00A94BB2" w:rsidRPr="00F85C1D" w:rsidRDefault="006B0BCE" w:rsidP="00A94BB2">
      <w:pPr>
        <w:spacing w:after="120" w:line="276" w:lineRule="auto"/>
        <w:ind w:right="165"/>
        <w:rPr>
          <w:rFonts w:cstheme="minorHAnsi"/>
          <w:bCs/>
          <w:spacing w:val="-1"/>
        </w:rPr>
      </w:pPr>
      <w:r w:rsidRPr="00F85C1D">
        <w:rPr>
          <w:rFonts w:cstheme="minorHAnsi"/>
          <w:b/>
          <w:bCs/>
          <w:spacing w:val="-1"/>
        </w:rPr>
        <w:t>Service Level Agreement</w:t>
      </w:r>
      <w:r w:rsidR="00A94BB2" w:rsidRPr="00F85C1D">
        <w:rPr>
          <w:rFonts w:cstheme="minorHAnsi"/>
          <w:bCs/>
          <w:spacing w:val="-1"/>
        </w:rPr>
        <w:t xml:space="preserve"> means a written agreement between both the State and the </w:t>
      </w:r>
      <w:r w:rsidR="003877A2" w:rsidRPr="00F85C1D">
        <w:rPr>
          <w:rFonts w:cstheme="minorHAnsi"/>
          <w:bCs/>
          <w:spacing w:val="-1"/>
        </w:rPr>
        <w:t>c</w:t>
      </w:r>
      <w:r w:rsidR="00A94BB2" w:rsidRPr="00F85C1D">
        <w:rPr>
          <w:rFonts w:cstheme="minorHAnsi"/>
          <w:bCs/>
          <w:spacing w:val="-1"/>
        </w:rPr>
        <w:t xml:space="preserve">ontractor that is subject to the terms and conditions of this </w:t>
      </w:r>
      <w:r w:rsidR="003877A2" w:rsidRPr="00F85C1D">
        <w:rPr>
          <w:rFonts w:cstheme="minorHAnsi"/>
          <w:bCs/>
          <w:spacing w:val="-1"/>
        </w:rPr>
        <w:t>c</w:t>
      </w:r>
      <w:r w:rsidR="00A94BB2" w:rsidRPr="00F85C1D">
        <w:rPr>
          <w:rFonts w:cstheme="minorHAnsi"/>
          <w:bCs/>
          <w:spacing w:val="-1"/>
        </w:rPr>
        <w:t xml:space="preserve">ontract. </w:t>
      </w:r>
      <w:r w:rsidRPr="00F85C1D">
        <w:rPr>
          <w:rFonts w:cstheme="minorHAnsi"/>
          <w:bCs/>
          <w:spacing w:val="-1"/>
        </w:rPr>
        <w:t>Service Level Agreements</w:t>
      </w:r>
      <w:r w:rsidR="00A94BB2" w:rsidRPr="00F85C1D">
        <w:rPr>
          <w:rFonts w:cstheme="minorHAnsi"/>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Pr="00F85C1D" w:rsidRDefault="005D7539" w:rsidP="00D402D4">
      <w:pPr>
        <w:spacing w:after="120" w:line="276" w:lineRule="auto"/>
        <w:ind w:right="165"/>
        <w:rPr>
          <w:rFonts w:cstheme="minorHAnsi"/>
          <w:bCs/>
          <w:spacing w:val="-1"/>
        </w:rPr>
      </w:pPr>
      <w:r w:rsidRPr="00F85C1D">
        <w:rPr>
          <w:rFonts w:cstheme="minorHAnsi"/>
          <w:b/>
          <w:bCs/>
          <w:spacing w:val="-1"/>
        </w:rPr>
        <w:t>Statement of Work</w:t>
      </w:r>
      <w:r w:rsidRPr="00F85C1D">
        <w:rPr>
          <w:rFonts w:cstheme="minorHAnsi"/>
          <w:bCs/>
          <w:spacing w:val="-1"/>
        </w:rPr>
        <w:t xml:space="preserve"> means </w:t>
      </w:r>
      <w:r w:rsidR="00462EBC" w:rsidRPr="00F85C1D">
        <w:rPr>
          <w:rFonts w:cstheme="minorHAnsi"/>
          <w:bCs/>
          <w:spacing w:val="-1"/>
        </w:rPr>
        <w:t xml:space="preserve">the </w:t>
      </w:r>
      <w:r w:rsidR="00456D57" w:rsidRPr="00F85C1D">
        <w:rPr>
          <w:rFonts w:cstheme="minorHAnsi"/>
          <w:bCs/>
          <w:spacing w:val="-1"/>
        </w:rPr>
        <w:t xml:space="preserve">written </w:t>
      </w:r>
      <w:r w:rsidR="00B702E7" w:rsidRPr="00F85C1D">
        <w:rPr>
          <w:rFonts w:cstheme="minorHAnsi"/>
          <w:bCs/>
          <w:spacing w:val="-1"/>
        </w:rPr>
        <w:t xml:space="preserve">agreement between both the State and </w:t>
      </w:r>
      <w:r w:rsidR="003877A2" w:rsidRPr="00F85C1D">
        <w:rPr>
          <w:rFonts w:cstheme="minorHAnsi"/>
          <w:bCs/>
          <w:spacing w:val="-1"/>
        </w:rPr>
        <w:t>c</w:t>
      </w:r>
      <w:r w:rsidR="00456D57" w:rsidRPr="00F85C1D">
        <w:rPr>
          <w:rFonts w:cstheme="minorHAnsi"/>
          <w:bCs/>
          <w:spacing w:val="-1"/>
        </w:rPr>
        <w:t xml:space="preserve">ontractor </w:t>
      </w:r>
      <w:r w:rsidR="00462EBC" w:rsidRPr="00F85C1D">
        <w:rPr>
          <w:rFonts w:cstheme="minorHAnsi"/>
          <w:bCs/>
          <w:spacing w:val="-1"/>
        </w:rPr>
        <w:t xml:space="preserve">attached to and incorporated into this </w:t>
      </w:r>
      <w:r w:rsidR="003877A2" w:rsidRPr="00F85C1D">
        <w:rPr>
          <w:rFonts w:cstheme="minorHAnsi"/>
          <w:bCs/>
          <w:spacing w:val="-1"/>
        </w:rPr>
        <w:t>c</w:t>
      </w:r>
      <w:r w:rsidR="00E51432" w:rsidRPr="00F85C1D">
        <w:rPr>
          <w:rFonts w:cstheme="minorHAnsi"/>
          <w:bCs/>
          <w:spacing w:val="-1"/>
        </w:rPr>
        <w:t>ontract.</w:t>
      </w:r>
    </w:p>
    <w:p w14:paraId="408994AE" w14:textId="42BA66E2" w:rsidR="00E51432" w:rsidRPr="00F85C1D" w:rsidRDefault="00D402D4" w:rsidP="00D402D4">
      <w:pPr>
        <w:widowControl/>
        <w:spacing w:after="160" w:line="259" w:lineRule="auto"/>
        <w:rPr>
          <w:rFonts w:cstheme="minorHAnsi"/>
          <w:bCs/>
          <w:spacing w:val="-1"/>
        </w:rPr>
      </w:pPr>
      <w:r w:rsidRPr="00F85C1D">
        <w:rPr>
          <w:rFonts w:cstheme="minorHAnsi"/>
          <w:bCs/>
          <w:spacing w:val="-1"/>
        </w:rPr>
        <w:br w:type="page"/>
      </w:r>
    </w:p>
    <w:p w14:paraId="31B97674" w14:textId="3A08E055" w:rsidR="00A94BB2" w:rsidRPr="00F85C1D" w:rsidRDefault="00EC0FF4" w:rsidP="00EC0FF4">
      <w:pPr>
        <w:tabs>
          <w:tab w:val="center" w:pos="4687"/>
          <w:tab w:val="right" w:pos="9375"/>
        </w:tabs>
        <w:spacing w:after="120" w:line="276" w:lineRule="auto"/>
        <w:ind w:right="165"/>
        <w:rPr>
          <w:rFonts w:cstheme="minorHAnsi"/>
          <w:bCs/>
          <w:spacing w:val="-1"/>
        </w:rPr>
      </w:pPr>
      <w:r w:rsidRPr="00F85C1D">
        <w:rPr>
          <w:rFonts w:cstheme="minorHAnsi"/>
          <w:bCs/>
          <w:spacing w:val="-1"/>
        </w:rPr>
        <w:lastRenderedPageBreak/>
        <w:tab/>
      </w:r>
      <w:r w:rsidR="00A94BB2" w:rsidRPr="00F85C1D">
        <w:rPr>
          <w:rFonts w:cstheme="minorHAnsi"/>
          <w:bCs/>
          <w:spacing w:val="-1"/>
        </w:rPr>
        <w:t>TERMS</w:t>
      </w:r>
      <w:r w:rsidRPr="00F85C1D">
        <w:rPr>
          <w:rFonts w:cstheme="minorHAnsi"/>
          <w:bCs/>
          <w:spacing w:val="-1"/>
        </w:rPr>
        <w:tab/>
      </w:r>
    </w:p>
    <w:p w14:paraId="6174E2AF" w14:textId="03D55F92" w:rsidR="006D3714" w:rsidRPr="00F85C1D" w:rsidRDefault="006D3714" w:rsidP="00ED1A42">
      <w:pPr>
        <w:pStyle w:val="BodyText"/>
        <w:numPr>
          <w:ilvl w:val="0"/>
          <w:numId w:val="10"/>
        </w:numPr>
        <w:tabs>
          <w:tab w:val="left" w:pos="341"/>
        </w:tabs>
        <w:spacing w:after="120" w:line="276" w:lineRule="auto"/>
        <w:ind w:right="165" w:firstLine="0"/>
        <w:rPr>
          <w:rFonts w:asciiTheme="minorHAnsi" w:hAnsiTheme="minorHAnsi" w:cstheme="minorHAnsi"/>
        </w:rPr>
      </w:pPr>
      <w:r w:rsidRPr="00F85C1D">
        <w:rPr>
          <w:rFonts w:asciiTheme="minorHAnsi" w:hAnsiTheme="minorHAnsi" w:cstheme="minorHAnsi"/>
          <w:b/>
          <w:bCs/>
          <w:spacing w:val="-1"/>
        </w:rPr>
        <w:t xml:space="preserve">Data Ownership: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00F67B9A" w:rsidRPr="00F85C1D">
        <w:rPr>
          <w:rFonts w:asciiTheme="minorHAnsi" w:hAnsiTheme="minorHAnsi" w:cstheme="minorHAnsi"/>
          <w:spacing w:val="-1"/>
        </w:rPr>
        <w:t xml:space="preserve"> owns </w:t>
      </w:r>
      <w:r w:rsidRPr="00F85C1D">
        <w:rPr>
          <w:rFonts w:asciiTheme="minorHAnsi" w:hAnsiTheme="minorHAnsi" w:cstheme="minorHAnsi"/>
          <w:spacing w:val="-1"/>
        </w:rPr>
        <w:t>all</w:t>
      </w:r>
      <w:r w:rsidRPr="00F85C1D">
        <w:rPr>
          <w:rFonts w:asciiTheme="minorHAnsi" w:hAnsiTheme="minorHAnsi" w:cstheme="minorHAnsi"/>
          <w:spacing w:val="-3"/>
        </w:rPr>
        <w:t xml:space="preserve"> </w:t>
      </w:r>
      <w:r w:rsidRPr="00F85C1D">
        <w:rPr>
          <w:rFonts w:asciiTheme="minorHAnsi" w:hAnsiTheme="minorHAnsi" w:cstheme="minorHAnsi"/>
          <w:spacing w:val="-1"/>
        </w:rPr>
        <w:t>right</w:t>
      </w:r>
      <w:r w:rsidR="00B40E2B" w:rsidRPr="00F85C1D">
        <w:rPr>
          <w:rFonts w:asciiTheme="minorHAnsi" w:hAnsiTheme="minorHAnsi" w:cstheme="minorHAnsi"/>
          <w:spacing w:val="-1"/>
        </w:rPr>
        <w:t>s</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title</w:t>
      </w:r>
      <w:r w:rsidR="004B5674" w:rsidRPr="00F85C1D">
        <w:rPr>
          <w:rFonts w:asciiTheme="minorHAnsi" w:hAnsiTheme="minorHAnsi" w:cstheme="minorHAnsi"/>
          <w:spacing w:val="-1"/>
        </w:rPr>
        <w:t>,</w:t>
      </w:r>
      <w:r w:rsidRPr="00F85C1D">
        <w:rPr>
          <w:rFonts w:asciiTheme="minorHAnsi" w:hAnsiTheme="minorHAnsi" w:cstheme="minorHAnsi"/>
          <w:spacing w:val="-2"/>
        </w:rPr>
        <w:t xml:space="preserve"> </w:t>
      </w:r>
      <w:r w:rsidRPr="00F85C1D">
        <w:rPr>
          <w:rFonts w:asciiTheme="minorHAnsi" w:hAnsiTheme="minorHAnsi" w:cstheme="minorHAnsi"/>
          <w:spacing w:val="-1"/>
        </w:rPr>
        <w:t>and interest</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in </w:t>
      </w:r>
      <w:r w:rsidR="00B702E7" w:rsidRPr="00F85C1D">
        <w:rPr>
          <w:rFonts w:asciiTheme="minorHAnsi" w:hAnsiTheme="minorHAnsi" w:cstheme="minorHAnsi"/>
          <w:spacing w:val="-2"/>
        </w:rPr>
        <w:t>the</w:t>
      </w:r>
      <w:r w:rsidRPr="00F85C1D">
        <w:rPr>
          <w:rFonts w:asciiTheme="minorHAnsi" w:hAnsiTheme="minorHAnsi" w:cstheme="minorHAnsi"/>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not</w:t>
      </w:r>
      <w:r w:rsidRPr="00F85C1D">
        <w:rPr>
          <w:rFonts w:asciiTheme="minorHAnsi" w:hAnsiTheme="minorHAnsi" w:cstheme="minorHAnsi"/>
          <w:spacing w:val="1"/>
        </w:rPr>
        <w:t xml:space="preserve"> </w:t>
      </w:r>
      <w:r w:rsidRPr="00F85C1D">
        <w:rPr>
          <w:rFonts w:asciiTheme="minorHAnsi" w:hAnsiTheme="minorHAnsi" w:cstheme="minorHAnsi"/>
          <w:spacing w:val="-1"/>
        </w:rPr>
        <w:t>access</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00084ADF" w:rsidRPr="00F85C1D">
        <w:rPr>
          <w:rFonts w:asciiTheme="minorHAnsi" w:hAnsiTheme="minorHAnsi" w:cstheme="minorHAnsi"/>
          <w:spacing w:val="-1"/>
        </w:rPr>
        <w:t xml:space="preserve">user </w:t>
      </w:r>
      <w:r w:rsidRPr="00F85C1D">
        <w:rPr>
          <w:rFonts w:asciiTheme="minorHAnsi" w:hAnsiTheme="minorHAnsi" w:cstheme="minorHAnsi"/>
          <w:spacing w:val="-1"/>
        </w:rPr>
        <w:t>accounts</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spacing w:val="-2"/>
        </w:rPr>
        <w:t xml:space="preserve"> </w:t>
      </w:r>
      <w:r w:rsidRPr="00F85C1D">
        <w:rPr>
          <w:rFonts w:asciiTheme="minorHAnsi" w:hAnsiTheme="minorHAnsi" w:cstheme="minorHAnsi"/>
          <w:spacing w:val="-1"/>
        </w:rPr>
        <w:t>except</w:t>
      </w:r>
      <w:r w:rsidR="004D3785" w:rsidRPr="00F85C1D">
        <w:rPr>
          <w:rFonts w:asciiTheme="minorHAnsi" w:hAnsiTheme="minorHAnsi" w:cstheme="minorHAnsi"/>
          <w:spacing w:val="-1"/>
        </w:rPr>
        <w:t>:</w:t>
      </w:r>
      <w:r w:rsidRPr="00F85C1D">
        <w:rPr>
          <w:rFonts w:asciiTheme="minorHAnsi" w:hAnsiTheme="minorHAnsi" w:cstheme="minorHAnsi"/>
          <w:spacing w:val="-2"/>
        </w:rPr>
        <w:t xml:space="preserve"> </w:t>
      </w:r>
      <w:r w:rsidRPr="00F85C1D">
        <w:rPr>
          <w:rFonts w:asciiTheme="minorHAnsi" w:hAnsiTheme="minorHAnsi" w:cstheme="minorHAnsi"/>
        </w:rPr>
        <w:t>(1)</w:t>
      </w:r>
      <w:r w:rsidRPr="00F85C1D">
        <w:rPr>
          <w:rFonts w:asciiTheme="minorHAnsi" w:hAnsiTheme="minorHAnsi" w:cstheme="minorHAnsi"/>
          <w:spacing w:val="-2"/>
        </w:rPr>
        <w:t xml:space="preserve"> </w:t>
      </w:r>
      <w:r w:rsidRPr="00F85C1D">
        <w:rPr>
          <w:rFonts w:asciiTheme="minorHAnsi" w:hAnsiTheme="minorHAnsi" w:cstheme="minorHAnsi"/>
          <w:spacing w:val="-1"/>
        </w:rPr>
        <w:t>in the</w:t>
      </w:r>
      <w:r w:rsidR="003F57EB" w:rsidRPr="00F85C1D">
        <w:rPr>
          <w:rFonts w:asciiTheme="minorHAnsi" w:hAnsiTheme="minorHAnsi" w:cstheme="minorHAnsi"/>
          <w:spacing w:val="-1"/>
        </w:rPr>
        <w:t xml:space="preserve"> normal</w:t>
      </w:r>
      <w:r w:rsidR="003F57EB" w:rsidRPr="00F85C1D">
        <w:rPr>
          <w:rFonts w:asciiTheme="minorHAnsi" w:hAnsiTheme="minorHAnsi" w:cstheme="minorHAnsi"/>
          <w:spacing w:val="-2"/>
        </w:rPr>
        <w:t xml:space="preserve"> </w:t>
      </w:r>
      <w:r w:rsidRPr="00F85C1D">
        <w:rPr>
          <w:rFonts w:asciiTheme="minorHAnsi" w:hAnsiTheme="minorHAnsi" w:cstheme="minorHAnsi"/>
          <w:spacing w:val="-1"/>
        </w:rPr>
        <w:t>course</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data</w:t>
      </w:r>
      <w:r w:rsidRPr="00F85C1D">
        <w:rPr>
          <w:rFonts w:asciiTheme="minorHAnsi" w:hAnsiTheme="minorHAnsi" w:cstheme="minorHAnsi"/>
        </w:rPr>
        <w:t xml:space="preserve"> </w:t>
      </w:r>
      <w:r w:rsidRPr="00F85C1D">
        <w:rPr>
          <w:rFonts w:asciiTheme="minorHAnsi" w:hAnsiTheme="minorHAnsi" w:cstheme="minorHAnsi"/>
          <w:spacing w:val="-1"/>
        </w:rPr>
        <w:t>center</w:t>
      </w:r>
      <w:r w:rsidRPr="00F85C1D">
        <w:rPr>
          <w:rFonts w:asciiTheme="minorHAnsi" w:hAnsiTheme="minorHAnsi" w:cstheme="minorHAnsi"/>
          <w:spacing w:val="-2"/>
        </w:rPr>
        <w:t xml:space="preserve"> </w:t>
      </w:r>
      <w:r w:rsidR="00A4041F" w:rsidRPr="00F85C1D">
        <w:rPr>
          <w:rFonts w:asciiTheme="minorHAnsi" w:hAnsiTheme="minorHAnsi" w:cstheme="minorHAnsi"/>
          <w:spacing w:val="-1"/>
        </w:rPr>
        <w:t>operations;</w:t>
      </w:r>
      <w:r w:rsidRPr="00F85C1D">
        <w:rPr>
          <w:rFonts w:asciiTheme="minorHAnsi" w:hAnsiTheme="minorHAnsi" w:cstheme="minorHAnsi"/>
        </w:rPr>
        <w:t xml:space="preserve"> </w:t>
      </w:r>
      <w:r w:rsidRPr="00F85C1D">
        <w:rPr>
          <w:rFonts w:asciiTheme="minorHAnsi" w:hAnsiTheme="minorHAnsi" w:cstheme="minorHAnsi"/>
          <w:spacing w:val="-1"/>
        </w:rPr>
        <w:t>(2)</w:t>
      </w:r>
      <w:r w:rsidRPr="00F85C1D">
        <w:rPr>
          <w:rFonts w:asciiTheme="minorHAnsi" w:hAnsiTheme="minorHAnsi" w:cstheme="minorHAnsi"/>
          <w:spacing w:val="-2"/>
        </w:rPr>
        <w:t xml:space="preserve"> </w:t>
      </w:r>
      <w:r w:rsidRPr="00F85C1D">
        <w:rPr>
          <w:rFonts w:asciiTheme="minorHAnsi" w:hAnsiTheme="minorHAnsi" w:cstheme="minorHAnsi"/>
          <w:spacing w:val="-1"/>
        </w:rPr>
        <w:t>in response</w:t>
      </w:r>
      <w:r w:rsidRPr="00F85C1D">
        <w:rPr>
          <w:rFonts w:asciiTheme="minorHAnsi" w:hAnsiTheme="minorHAnsi" w:cstheme="minorHAnsi"/>
          <w:spacing w:val="-2"/>
        </w:rPr>
        <w:t xml:space="preserve"> </w:t>
      </w:r>
      <w:r w:rsidR="00612BDC" w:rsidRPr="00F85C1D">
        <w:rPr>
          <w:rFonts w:asciiTheme="minorHAnsi" w:hAnsiTheme="minorHAnsi" w:cstheme="minorHAnsi"/>
        </w:rPr>
        <w:t xml:space="preserve">to </w:t>
      </w:r>
      <w:r w:rsidR="004B5674" w:rsidRPr="00F85C1D">
        <w:rPr>
          <w:rFonts w:asciiTheme="minorHAnsi" w:hAnsiTheme="minorHAnsi" w:cstheme="minorHAnsi"/>
          <w:spacing w:val="-1"/>
        </w:rPr>
        <w:t>S</w:t>
      </w:r>
      <w:r w:rsidRPr="00F85C1D">
        <w:rPr>
          <w:rFonts w:asciiTheme="minorHAnsi" w:hAnsiTheme="minorHAnsi" w:cstheme="minorHAnsi"/>
          <w:spacing w:val="-1"/>
        </w:rPr>
        <w:t>ervice</w:t>
      </w:r>
      <w:r w:rsidRPr="00F85C1D">
        <w:rPr>
          <w:rFonts w:asciiTheme="minorHAnsi" w:hAnsiTheme="minorHAnsi" w:cstheme="minorHAnsi"/>
          <w:spacing w:val="-2"/>
        </w:rPr>
        <w:t xml:space="preserve"> </w:t>
      </w:r>
      <w:r w:rsidRPr="00F85C1D">
        <w:rPr>
          <w:rFonts w:asciiTheme="minorHAnsi" w:hAnsiTheme="minorHAnsi" w:cstheme="minorHAnsi"/>
        </w:rPr>
        <w:t xml:space="preserve">or </w:t>
      </w:r>
      <w:r w:rsidRPr="00F85C1D">
        <w:rPr>
          <w:rFonts w:asciiTheme="minorHAnsi" w:hAnsiTheme="minorHAnsi" w:cstheme="minorHAnsi"/>
          <w:spacing w:val="-1"/>
        </w:rPr>
        <w:t>technical</w:t>
      </w:r>
      <w:r w:rsidRPr="00F85C1D">
        <w:rPr>
          <w:rFonts w:asciiTheme="minorHAnsi" w:hAnsiTheme="minorHAnsi" w:cstheme="minorHAnsi"/>
        </w:rPr>
        <w:t xml:space="preserve"> </w:t>
      </w:r>
      <w:r w:rsidR="00A4041F" w:rsidRPr="00F85C1D">
        <w:rPr>
          <w:rFonts w:asciiTheme="minorHAnsi" w:hAnsiTheme="minorHAnsi" w:cstheme="minorHAnsi"/>
          <w:spacing w:val="-2"/>
        </w:rPr>
        <w:t>issues;</w:t>
      </w:r>
      <w:r w:rsidRPr="00F85C1D">
        <w:rPr>
          <w:rFonts w:asciiTheme="minorHAnsi" w:hAnsiTheme="minorHAnsi" w:cstheme="minorHAnsi"/>
          <w:spacing w:val="-2"/>
        </w:rPr>
        <w:t xml:space="preserve"> </w:t>
      </w:r>
      <w:r w:rsidRPr="00F85C1D">
        <w:rPr>
          <w:rFonts w:asciiTheme="minorHAnsi" w:hAnsiTheme="minorHAnsi" w:cstheme="minorHAnsi"/>
        </w:rPr>
        <w:t>(3)</w:t>
      </w:r>
      <w:r w:rsidRPr="00F85C1D">
        <w:rPr>
          <w:rFonts w:asciiTheme="minorHAnsi" w:hAnsiTheme="minorHAnsi" w:cstheme="minorHAnsi"/>
          <w:spacing w:val="1"/>
        </w:rPr>
        <w:t xml:space="preserve"> </w:t>
      </w:r>
      <w:r w:rsidRPr="00F85C1D">
        <w:rPr>
          <w:rFonts w:asciiTheme="minorHAnsi" w:hAnsiTheme="minorHAnsi" w:cstheme="minorHAnsi"/>
          <w:spacing w:val="-1"/>
        </w:rPr>
        <w:t>as</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required </w:t>
      </w:r>
      <w:r w:rsidRPr="00F85C1D">
        <w:rPr>
          <w:rFonts w:asciiTheme="minorHAnsi" w:hAnsiTheme="minorHAnsi" w:cstheme="minorHAnsi"/>
          <w:spacing w:val="-2"/>
        </w:rPr>
        <w:t>by</w:t>
      </w:r>
      <w:r w:rsidRPr="00F85C1D">
        <w:rPr>
          <w:rFonts w:asciiTheme="minorHAnsi" w:hAnsiTheme="minorHAnsi" w:cstheme="minorHAnsi"/>
          <w:spacing w:val="1"/>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express</w:t>
      </w:r>
      <w:r w:rsidRPr="00F85C1D">
        <w:rPr>
          <w:rFonts w:asciiTheme="minorHAnsi" w:hAnsiTheme="minorHAnsi" w:cstheme="minorHAnsi"/>
        </w:rPr>
        <w:t xml:space="preserve"> </w:t>
      </w:r>
      <w:r w:rsidRPr="00F85C1D">
        <w:rPr>
          <w:rFonts w:asciiTheme="minorHAnsi" w:hAnsiTheme="minorHAnsi" w:cstheme="minorHAnsi"/>
          <w:spacing w:val="-1"/>
        </w:rPr>
        <w:t>terms</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this</w:t>
      </w:r>
      <w:r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0071493F" w:rsidRPr="00F85C1D">
        <w:rPr>
          <w:rFonts w:asciiTheme="minorHAnsi" w:hAnsiTheme="minorHAnsi" w:cstheme="minorHAnsi"/>
          <w:spacing w:val="-1"/>
        </w:rPr>
        <w:t>ontract</w:t>
      </w:r>
      <w:r w:rsidR="00155318" w:rsidRPr="00F85C1D">
        <w:rPr>
          <w:rFonts w:asciiTheme="minorHAnsi" w:hAnsiTheme="minorHAnsi" w:cstheme="minorHAnsi"/>
          <w:spacing w:val="-1"/>
        </w:rPr>
        <w:t xml:space="preserve">, applicable Statement of Work, </w:t>
      </w:r>
      <w:r w:rsidR="003F57EB" w:rsidRPr="00F85C1D">
        <w:rPr>
          <w:rFonts w:asciiTheme="minorHAnsi" w:hAnsiTheme="minorHAnsi" w:cstheme="minorHAnsi"/>
          <w:spacing w:val="-1"/>
        </w:rPr>
        <w:t>or applicable</w:t>
      </w:r>
      <w:r w:rsidRPr="00F85C1D">
        <w:rPr>
          <w:rFonts w:asciiTheme="minorHAnsi" w:hAnsiTheme="minorHAnsi" w:cstheme="minorHAnsi"/>
        </w:rPr>
        <w:t xml:space="preserve"> </w:t>
      </w:r>
      <w:r w:rsidR="004B5674" w:rsidRPr="00F85C1D">
        <w:rPr>
          <w:rFonts w:asciiTheme="minorHAnsi" w:hAnsiTheme="minorHAnsi" w:cstheme="minorHAnsi"/>
          <w:spacing w:val="-1"/>
        </w:rPr>
        <w:t>Service Level Agreement</w:t>
      </w:r>
      <w:r w:rsidR="00A4041F" w:rsidRPr="00F85C1D">
        <w:rPr>
          <w:rFonts w:asciiTheme="minorHAnsi" w:hAnsiTheme="minorHAnsi" w:cstheme="minorHAnsi"/>
          <w:spacing w:val="-1"/>
        </w:rPr>
        <w:t>;</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rPr>
        <w:t>(4)</w:t>
      </w:r>
      <w:r w:rsidRPr="00F85C1D">
        <w:rPr>
          <w:rFonts w:asciiTheme="minorHAnsi" w:hAnsiTheme="minorHAnsi" w:cstheme="minorHAnsi"/>
          <w:spacing w:val="-2"/>
        </w:rPr>
        <w:t xml:space="preserve"> </w:t>
      </w:r>
      <w:r w:rsidRPr="00F85C1D">
        <w:rPr>
          <w:rFonts w:asciiTheme="minorHAnsi" w:hAnsiTheme="minorHAnsi" w:cstheme="minorHAnsi"/>
          <w:spacing w:val="-1"/>
        </w:rPr>
        <w:t>at</w:t>
      </w:r>
      <w:r w:rsidRPr="00F85C1D">
        <w:rPr>
          <w:rFonts w:asciiTheme="minorHAnsi" w:hAnsiTheme="minorHAnsi" w:cstheme="minorHAnsi"/>
          <w:spacing w:val="1"/>
        </w:rPr>
        <w:t xml:space="preserve"> </w:t>
      </w:r>
      <w:r w:rsidRPr="00F85C1D">
        <w:rPr>
          <w:rFonts w:asciiTheme="minorHAnsi" w:hAnsiTheme="minorHAnsi" w:cstheme="minorHAnsi"/>
          <w:spacing w:val="-2"/>
        </w:rPr>
        <w:t xml:space="preserve">the </w:t>
      </w:r>
      <w:r w:rsidR="00BC2A3D" w:rsidRPr="00F85C1D">
        <w:rPr>
          <w:rFonts w:asciiTheme="minorHAnsi" w:hAnsiTheme="minorHAnsi" w:cstheme="minorHAnsi"/>
          <w:spacing w:val="-1"/>
        </w:rPr>
        <w:t>State</w:t>
      </w:r>
      <w:r w:rsidRPr="00F85C1D">
        <w:rPr>
          <w:rFonts w:asciiTheme="minorHAnsi" w:hAnsiTheme="minorHAnsi" w:cstheme="minorHAnsi"/>
          <w:spacing w:val="-1"/>
        </w:rPr>
        <w:t>’s</w:t>
      </w:r>
      <w:r w:rsidRPr="00F85C1D">
        <w:rPr>
          <w:rFonts w:asciiTheme="minorHAnsi" w:hAnsiTheme="minorHAnsi" w:cstheme="minorHAnsi"/>
          <w:spacing w:val="-2"/>
        </w:rPr>
        <w:t xml:space="preserve"> </w:t>
      </w:r>
      <w:r w:rsidRPr="00F85C1D">
        <w:rPr>
          <w:rFonts w:asciiTheme="minorHAnsi" w:hAnsiTheme="minorHAnsi" w:cstheme="minorHAnsi"/>
          <w:spacing w:val="-1"/>
        </w:rPr>
        <w:t>written</w:t>
      </w:r>
      <w:r w:rsidRPr="00F85C1D">
        <w:rPr>
          <w:rFonts w:asciiTheme="minorHAnsi" w:hAnsiTheme="minorHAnsi" w:cstheme="minorHAnsi"/>
          <w:spacing w:val="-3"/>
        </w:rPr>
        <w:t xml:space="preserve"> </w:t>
      </w:r>
      <w:r w:rsidRPr="00F85C1D">
        <w:rPr>
          <w:rFonts w:asciiTheme="minorHAnsi" w:hAnsiTheme="minorHAnsi" w:cstheme="minorHAnsi"/>
          <w:spacing w:val="-1"/>
        </w:rPr>
        <w:t>request.</w:t>
      </w:r>
    </w:p>
    <w:p w14:paraId="35F34853" w14:textId="7B4DC86B" w:rsidR="006D3714" w:rsidRPr="00F85C1D" w:rsidRDefault="003739D6" w:rsidP="00C17727">
      <w:pPr>
        <w:pStyle w:val="BodyText"/>
        <w:tabs>
          <w:tab w:val="left" w:pos="341"/>
        </w:tabs>
        <w:spacing w:before="196" w:after="120" w:line="276" w:lineRule="auto"/>
        <w:ind w:left="119" w:right="467"/>
        <w:rPr>
          <w:rFonts w:asciiTheme="minorHAnsi" w:hAnsiTheme="minorHAnsi" w:cstheme="minorHAnsi"/>
        </w:rPr>
      </w:pPr>
      <w:r w:rsidRPr="00F85C1D">
        <w:rPr>
          <w:rFonts w:asciiTheme="minorHAnsi" w:hAnsiTheme="minorHAnsi" w:cstheme="minorHAnsi"/>
          <w:spacing w:val="-1"/>
        </w:rPr>
        <w:t>C</w:t>
      </w:r>
      <w:r w:rsidR="006D3714" w:rsidRPr="00F85C1D">
        <w:rPr>
          <w:rFonts w:asciiTheme="minorHAnsi" w:hAnsiTheme="minorHAnsi" w:cstheme="minorHAnsi"/>
          <w:spacing w:val="-1"/>
        </w:rPr>
        <w:t>ontractor</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shall</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not</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collect,</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access,</w:t>
      </w:r>
      <w:r w:rsidR="006D3714" w:rsidRPr="00F85C1D">
        <w:rPr>
          <w:rFonts w:asciiTheme="minorHAnsi" w:hAnsiTheme="minorHAnsi" w:cstheme="minorHAnsi"/>
          <w:spacing w:val="-2"/>
        </w:rPr>
        <w:t xml:space="preserve"> </w:t>
      </w:r>
      <w:r w:rsidR="006D3714" w:rsidRPr="00F85C1D">
        <w:rPr>
          <w:rFonts w:asciiTheme="minorHAnsi" w:hAnsiTheme="minorHAnsi" w:cstheme="minorHAnsi"/>
        </w:rPr>
        <w:t xml:space="preserve">or </w:t>
      </w:r>
      <w:r w:rsidR="006D3714" w:rsidRPr="00F85C1D">
        <w:rPr>
          <w:rFonts w:asciiTheme="minorHAnsi" w:hAnsiTheme="minorHAnsi" w:cstheme="minorHAnsi"/>
          <w:spacing w:val="-1"/>
        </w:rPr>
        <w:t>use</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Data</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except</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as</w:t>
      </w:r>
      <w:r w:rsidR="006D3714" w:rsidRPr="00F85C1D">
        <w:rPr>
          <w:rFonts w:asciiTheme="minorHAnsi" w:hAnsiTheme="minorHAnsi" w:cstheme="minorHAnsi"/>
          <w:spacing w:val="-2"/>
        </w:rPr>
        <w:t xml:space="preserve"> </w:t>
      </w:r>
      <w:r w:rsidR="007D39FE" w:rsidRPr="00F85C1D">
        <w:rPr>
          <w:rFonts w:asciiTheme="minorHAnsi" w:hAnsiTheme="minorHAnsi" w:cstheme="minorHAnsi"/>
          <w:spacing w:val="-1"/>
        </w:rPr>
        <w:t xml:space="preserve">strictly </w:t>
      </w:r>
      <w:r w:rsidR="006D3714" w:rsidRPr="00F85C1D">
        <w:rPr>
          <w:rFonts w:asciiTheme="minorHAnsi" w:hAnsiTheme="minorHAnsi" w:cstheme="minorHAnsi"/>
          <w:spacing w:val="-1"/>
        </w:rPr>
        <w:t>necessary</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to</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provide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Service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to</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the</w:t>
      </w:r>
      <w:r w:rsidR="006D3714"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006D3714" w:rsidRPr="00F85C1D">
        <w:rPr>
          <w:rFonts w:asciiTheme="minorHAnsi" w:hAnsiTheme="minorHAnsi" w:cstheme="minorHAnsi"/>
          <w:spacing w:val="-1"/>
        </w:rPr>
        <w:t>.</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No</w:t>
      </w:r>
      <w:r w:rsidR="006D3714" w:rsidRPr="00F85C1D">
        <w:rPr>
          <w:rFonts w:asciiTheme="minorHAnsi" w:hAnsiTheme="minorHAnsi" w:cstheme="minorHAnsi"/>
          <w:spacing w:val="1"/>
        </w:rPr>
        <w:t xml:space="preserve"> </w:t>
      </w:r>
      <w:r w:rsidR="004D3785" w:rsidRPr="00F85C1D">
        <w:rPr>
          <w:rFonts w:asciiTheme="minorHAnsi" w:hAnsiTheme="minorHAnsi" w:cstheme="minorHAnsi"/>
          <w:spacing w:val="-1"/>
        </w:rPr>
        <w:t>information regarding</w:t>
      </w:r>
      <w:r w:rsidR="006D3714" w:rsidRPr="00F85C1D">
        <w:rPr>
          <w:rFonts w:asciiTheme="minorHAnsi" w:hAnsiTheme="minorHAnsi" w:cstheme="minorHAnsi"/>
        </w:rPr>
        <w:t xml:space="preserve"> </w:t>
      </w:r>
      <w:r w:rsidR="00BC2A3D" w:rsidRPr="00F85C1D">
        <w:rPr>
          <w:rFonts w:asciiTheme="minorHAnsi" w:hAnsiTheme="minorHAnsi" w:cstheme="minorHAnsi"/>
          <w:spacing w:val="-1"/>
        </w:rPr>
        <w:t>State</w:t>
      </w:r>
      <w:r w:rsidR="00212A92" w:rsidRPr="00F85C1D">
        <w:rPr>
          <w:rFonts w:asciiTheme="minorHAnsi" w:hAnsiTheme="minorHAnsi" w:cstheme="minorHAnsi"/>
          <w:spacing w:val="-1"/>
        </w:rPr>
        <w:t xml:space="preserve">’s </w:t>
      </w:r>
      <w:r w:rsidR="006D3714" w:rsidRPr="00F85C1D">
        <w:rPr>
          <w:rFonts w:asciiTheme="minorHAnsi" w:hAnsiTheme="minorHAnsi" w:cstheme="minorHAnsi"/>
          <w:spacing w:val="-1"/>
        </w:rPr>
        <w:t>use</w:t>
      </w:r>
      <w:r w:rsidR="006D3714" w:rsidRPr="00F85C1D">
        <w:rPr>
          <w:rFonts w:asciiTheme="minorHAnsi" w:hAnsiTheme="minorHAnsi" w:cstheme="minorHAnsi"/>
          <w:spacing w:val="1"/>
        </w:rPr>
        <w:t xml:space="preserve"> </w:t>
      </w:r>
      <w:r w:rsidR="006D3714" w:rsidRPr="00F85C1D">
        <w:rPr>
          <w:rFonts w:asciiTheme="minorHAnsi" w:hAnsiTheme="minorHAnsi" w:cstheme="minorHAnsi"/>
        </w:rPr>
        <w:t>of</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the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 xml:space="preserve">Service </w:t>
      </w:r>
      <w:r w:rsidR="006D3714" w:rsidRPr="00F85C1D">
        <w:rPr>
          <w:rFonts w:asciiTheme="minorHAnsi" w:hAnsiTheme="minorHAnsi" w:cstheme="minorHAnsi"/>
          <w:spacing w:val="-1"/>
        </w:rPr>
        <w:t>may</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be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disclosed,</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provided,</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rented</w:t>
      </w:r>
      <w:r w:rsidR="006864C8" w:rsidRPr="00F85C1D">
        <w:rPr>
          <w:rFonts w:asciiTheme="minorHAnsi" w:hAnsiTheme="minorHAnsi" w:cstheme="minorHAnsi"/>
          <w:spacing w:val="-1"/>
        </w:rPr>
        <w:t>,</w:t>
      </w:r>
      <w:r w:rsidR="006D3714" w:rsidRPr="00F85C1D">
        <w:rPr>
          <w:rFonts w:asciiTheme="minorHAnsi" w:hAnsiTheme="minorHAnsi" w:cstheme="minorHAnsi"/>
          <w:spacing w:val="-3"/>
        </w:rPr>
        <w:t xml:space="preserve"> </w:t>
      </w:r>
      <w:r w:rsidR="006D3714" w:rsidRPr="00F85C1D">
        <w:rPr>
          <w:rFonts w:asciiTheme="minorHAnsi" w:hAnsiTheme="minorHAnsi" w:cstheme="minorHAnsi"/>
        </w:rPr>
        <w:t xml:space="preserve">or </w:t>
      </w:r>
      <w:r w:rsidR="006D3714" w:rsidRPr="00F85C1D">
        <w:rPr>
          <w:rFonts w:asciiTheme="minorHAnsi" w:hAnsiTheme="minorHAnsi" w:cstheme="minorHAnsi"/>
          <w:spacing w:val="-1"/>
        </w:rPr>
        <w:t>sold to</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any third party</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for</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any</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 xml:space="preserve">reason </w:t>
      </w:r>
      <w:r w:rsidR="007D39FE" w:rsidRPr="00F85C1D">
        <w:rPr>
          <w:rFonts w:asciiTheme="minorHAnsi" w:hAnsiTheme="minorHAnsi" w:cstheme="minorHAnsi"/>
          <w:spacing w:val="-2"/>
        </w:rPr>
        <w:t xml:space="preserve">unless </w:t>
      </w:r>
      <w:r w:rsidR="006D3714" w:rsidRPr="00F85C1D">
        <w:rPr>
          <w:rFonts w:asciiTheme="minorHAnsi" w:hAnsiTheme="minorHAnsi" w:cstheme="minorHAnsi"/>
          <w:spacing w:val="-1"/>
        </w:rPr>
        <w:t>required by</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 xml:space="preserve">law </w:t>
      </w:r>
      <w:r w:rsidR="006D3714" w:rsidRPr="00F85C1D">
        <w:rPr>
          <w:rFonts w:asciiTheme="minorHAnsi" w:hAnsiTheme="minorHAnsi" w:cstheme="minorHAnsi"/>
        </w:rPr>
        <w:t xml:space="preserve">or </w:t>
      </w:r>
      <w:r w:rsidR="006D3714" w:rsidRPr="00F85C1D">
        <w:rPr>
          <w:rFonts w:asciiTheme="minorHAnsi" w:hAnsiTheme="minorHAnsi" w:cstheme="minorHAnsi"/>
          <w:spacing w:val="-1"/>
        </w:rPr>
        <w:t xml:space="preserve">regulation </w:t>
      </w:r>
      <w:r w:rsidR="006D3714" w:rsidRPr="00F85C1D">
        <w:rPr>
          <w:rFonts w:asciiTheme="minorHAnsi" w:hAnsiTheme="minorHAnsi" w:cstheme="minorHAnsi"/>
        </w:rPr>
        <w:t>or</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by</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an</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order</w:t>
      </w:r>
      <w:r w:rsidR="006D3714" w:rsidRPr="00F85C1D">
        <w:rPr>
          <w:rFonts w:asciiTheme="minorHAnsi" w:hAnsiTheme="minorHAnsi" w:cstheme="minorHAnsi"/>
        </w:rPr>
        <w:t xml:space="preserve"> of</w:t>
      </w:r>
      <w:r w:rsidR="006D3714" w:rsidRPr="00F85C1D">
        <w:rPr>
          <w:rFonts w:asciiTheme="minorHAnsi" w:hAnsiTheme="minorHAnsi" w:cstheme="minorHAnsi"/>
          <w:spacing w:val="-3"/>
        </w:rPr>
        <w:t xml:space="preserve"> </w:t>
      </w:r>
      <w:r w:rsidR="006D3714" w:rsidRPr="00F85C1D">
        <w:rPr>
          <w:rFonts w:asciiTheme="minorHAnsi" w:hAnsiTheme="minorHAnsi" w:cstheme="minorHAnsi"/>
        </w:rPr>
        <w:t xml:space="preserve">a </w:t>
      </w:r>
      <w:r w:rsidR="006D3714" w:rsidRPr="00F85C1D">
        <w:rPr>
          <w:rFonts w:asciiTheme="minorHAnsi" w:hAnsiTheme="minorHAnsi" w:cstheme="minorHAnsi"/>
          <w:spacing w:val="-2"/>
        </w:rPr>
        <w:t>court</w:t>
      </w:r>
      <w:r w:rsidR="006D3714" w:rsidRPr="00F85C1D">
        <w:rPr>
          <w:rFonts w:asciiTheme="minorHAnsi" w:hAnsiTheme="minorHAnsi" w:cstheme="minorHAnsi"/>
          <w:spacing w:val="1"/>
        </w:rPr>
        <w:t xml:space="preserve"> </w:t>
      </w:r>
      <w:r w:rsidR="006D3714" w:rsidRPr="00F85C1D">
        <w:rPr>
          <w:rFonts w:asciiTheme="minorHAnsi" w:hAnsiTheme="minorHAnsi" w:cstheme="minorHAnsi"/>
        </w:rPr>
        <w:t>of</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competent</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jurisdiction.</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This</w:t>
      </w:r>
      <w:r w:rsidR="006D3714" w:rsidRPr="00F85C1D">
        <w:rPr>
          <w:rFonts w:asciiTheme="minorHAnsi" w:hAnsiTheme="minorHAnsi" w:cstheme="minorHAnsi"/>
        </w:rPr>
        <w:t xml:space="preserve"> </w:t>
      </w:r>
      <w:r w:rsidR="007D39FE" w:rsidRPr="00F85C1D">
        <w:rPr>
          <w:rFonts w:asciiTheme="minorHAnsi" w:hAnsiTheme="minorHAnsi" w:cstheme="minorHAnsi"/>
          <w:spacing w:val="-1"/>
        </w:rPr>
        <w:t xml:space="preserve">obligation shall </w:t>
      </w:r>
      <w:r w:rsidR="006D3714" w:rsidRPr="00F85C1D">
        <w:rPr>
          <w:rFonts w:asciiTheme="minorHAnsi" w:hAnsiTheme="minorHAnsi" w:cstheme="minorHAnsi"/>
          <w:spacing w:val="-1"/>
        </w:rPr>
        <w:t>survive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and extend beyond the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term</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of</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this</w:t>
      </w:r>
      <w:r w:rsidR="006D3714"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0071493F" w:rsidRPr="00F85C1D">
        <w:rPr>
          <w:rFonts w:asciiTheme="minorHAnsi" w:hAnsiTheme="minorHAnsi" w:cstheme="minorHAnsi"/>
          <w:spacing w:val="-1"/>
        </w:rPr>
        <w:t>ontract</w:t>
      </w:r>
      <w:r w:rsidR="006D3714" w:rsidRPr="00F85C1D">
        <w:rPr>
          <w:rFonts w:asciiTheme="minorHAnsi" w:hAnsiTheme="minorHAnsi" w:cstheme="minorHAnsi"/>
          <w:spacing w:val="-1"/>
        </w:rPr>
        <w:t>.</w:t>
      </w:r>
    </w:p>
    <w:p w14:paraId="512A59F0" w14:textId="554105F0" w:rsidR="006D3714" w:rsidRPr="00F85C1D" w:rsidRDefault="006D3714" w:rsidP="00ED1A42">
      <w:pPr>
        <w:pStyle w:val="BodyText"/>
        <w:numPr>
          <w:ilvl w:val="0"/>
          <w:numId w:val="10"/>
        </w:numPr>
        <w:tabs>
          <w:tab w:val="left" w:pos="341"/>
        </w:tabs>
        <w:spacing w:after="120" w:line="276" w:lineRule="auto"/>
        <w:ind w:right="207" w:firstLine="0"/>
        <w:rPr>
          <w:rFonts w:asciiTheme="minorHAnsi" w:hAnsiTheme="minorHAnsi" w:cstheme="minorHAnsi"/>
        </w:rPr>
      </w:pPr>
      <w:r w:rsidRPr="00F85C1D">
        <w:rPr>
          <w:rFonts w:asciiTheme="minorHAnsi" w:hAnsiTheme="minorHAnsi" w:cstheme="minorHAnsi"/>
          <w:b/>
          <w:spacing w:val="-1"/>
        </w:rPr>
        <w:t xml:space="preserve">Data Protection: </w:t>
      </w:r>
      <w:r w:rsidRPr="00F85C1D">
        <w:rPr>
          <w:rFonts w:asciiTheme="minorHAnsi" w:hAnsiTheme="minorHAnsi" w:cstheme="minorHAnsi"/>
          <w:spacing w:val="-1"/>
        </w:rPr>
        <w:t xml:space="preserve">Protection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personal</w:t>
      </w:r>
      <w:r w:rsidRPr="00F85C1D">
        <w:rPr>
          <w:rFonts w:asciiTheme="minorHAnsi" w:hAnsiTheme="minorHAnsi" w:cstheme="minorHAnsi"/>
        </w:rPr>
        <w:t xml:space="preserve"> </w:t>
      </w:r>
      <w:r w:rsidRPr="00F85C1D">
        <w:rPr>
          <w:rFonts w:asciiTheme="minorHAnsi" w:hAnsiTheme="minorHAnsi" w:cstheme="minorHAnsi"/>
          <w:spacing w:val="-1"/>
        </w:rPr>
        <w:t>privacy</w:t>
      </w:r>
      <w:r w:rsidRPr="00F85C1D">
        <w:rPr>
          <w:rFonts w:asciiTheme="minorHAnsi" w:hAnsiTheme="minorHAnsi" w:cstheme="minorHAnsi"/>
          <w:spacing w:val="-2"/>
        </w:rPr>
        <w:t xml:space="preserve"> </w:t>
      </w:r>
      <w:r w:rsidR="007A2C2D" w:rsidRPr="00F85C1D">
        <w:rPr>
          <w:rFonts w:asciiTheme="minorHAnsi" w:hAnsiTheme="minorHAnsi" w:cstheme="minorHAnsi"/>
          <w:spacing w:val="-1"/>
        </w:rPr>
        <w:t>and D</w:t>
      </w:r>
      <w:r w:rsidRPr="00F85C1D">
        <w:rPr>
          <w:rFonts w:asciiTheme="minorHAnsi" w:hAnsiTheme="minorHAnsi" w:cstheme="minorHAnsi"/>
          <w:spacing w:val="-1"/>
        </w:rPr>
        <w:t>ata</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be</w:t>
      </w:r>
      <w:r w:rsidRPr="00F85C1D">
        <w:rPr>
          <w:rFonts w:asciiTheme="minorHAnsi" w:hAnsiTheme="minorHAnsi" w:cstheme="minorHAnsi"/>
          <w:spacing w:val="-2"/>
        </w:rPr>
        <w:t xml:space="preserve"> </w:t>
      </w:r>
      <w:r w:rsidRPr="00F85C1D">
        <w:rPr>
          <w:rFonts w:asciiTheme="minorHAnsi" w:hAnsiTheme="minorHAnsi" w:cstheme="minorHAnsi"/>
          <w:spacing w:val="-1"/>
        </w:rPr>
        <w:t>an integral</w:t>
      </w:r>
      <w:r w:rsidRPr="00F85C1D">
        <w:rPr>
          <w:rFonts w:asciiTheme="minorHAnsi" w:hAnsiTheme="minorHAnsi" w:cstheme="minorHAnsi"/>
          <w:spacing w:val="-3"/>
        </w:rPr>
        <w:t xml:space="preserve"> </w:t>
      </w:r>
      <w:r w:rsidRPr="00F85C1D">
        <w:rPr>
          <w:rFonts w:asciiTheme="minorHAnsi" w:hAnsiTheme="minorHAnsi" w:cstheme="minorHAnsi"/>
          <w:spacing w:val="-1"/>
        </w:rPr>
        <w:t>part</w:t>
      </w:r>
      <w:r w:rsidRPr="00F85C1D">
        <w:rPr>
          <w:rFonts w:asciiTheme="minorHAnsi" w:hAnsiTheme="minorHAnsi" w:cstheme="minorHAnsi"/>
          <w:spacing w:val="1"/>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2"/>
        </w:rPr>
        <w:t>business</w:t>
      </w:r>
      <w:r w:rsidRPr="00F85C1D">
        <w:rPr>
          <w:rFonts w:asciiTheme="minorHAnsi" w:hAnsiTheme="minorHAnsi" w:cstheme="minorHAnsi"/>
          <w:spacing w:val="72"/>
        </w:rPr>
        <w:t xml:space="preserve"> </w:t>
      </w:r>
      <w:r w:rsidRPr="00F85C1D">
        <w:rPr>
          <w:rFonts w:asciiTheme="minorHAnsi" w:hAnsiTheme="minorHAnsi" w:cstheme="minorHAnsi"/>
          <w:spacing w:val="-1"/>
        </w:rPr>
        <w:t>activities</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rPr>
        <w:t>to</w:t>
      </w:r>
      <w:r w:rsidRPr="00F85C1D">
        <w:rPr>
          <w:rFonts w:asciiTheme="minorHAnsi" w:hAnsiTheme="minorHAnsi" w:cstheme="minorHAnsi"/>
          <w:spacing w:val="-1"/>
        </w:rPr>
        <w:t xml:space="preserve"> ensure</w:t>
      </w:r>
      <w:r w:rsidRPr="00F85C1D">
        <w:rPr>
          <w:rFonts w:asciiTheme="minorHAnsi" w:hAnsiTheme="minorHAnsi" w:cstheme="minorHAnsi"/>
          <w:spacing w:val="1"/>
        </w:rPr>
        <w:t xml:space="preserve"> </w:t>
      </w:r>
      <w:r w:rsidRPr="00F85C1D">
        <w:rPr>
          <w:rFonts w:asciiTheme="minorHAnsi" w:hAnsiTheme="minorHAnsi" w:cstheme="minorHAnsi"/>
          <w:spacing w:val="-1"/>
        </w:rPr>
        <w:t>there</w:t>
      </w:r>
      <w:r w:rsidRPr="00F85C1D">
        <w:rPr>
          <w:rFonts w:asciiTheme="minorHAnsi" w:hAnsiTheme="minorHAnsi" w:cstheme="minorHAnsi"/>
          <w:spacing w:val="1"/>
        </w:rPr>
        <w:t xml:space="preserve"> </w:t>
      </w:r>
      <w:r w:rsidRPr="00F85C1D">
        <w:rPr>
          <w:rFonts w:asciiTheme="minorHAnsi" w:hAnsiTheme="minorHAnsi" w:cstheme="minorHAnsi"/>
          <w:spacing w:val="-1"/>
        </w:rPr>
        <w:t>is</w:t>
      </w:r>
      <w:r w:rsidRPr="00F85C1D">
        <w:rPr>
          <w:rFonts w:asciiTheme="minorHAnsi" w:hAnsiTheme="minorHAnsi" w:cstheme="minorHAnsi"/>
          <w:spacing w:val="-2"/>
        </w:rPr>
        <w:t xml:space="preserve"> </w:t>
      </w:r>
      <w:r w:rsidRPr="00F85C1D">
        <w:rPr>
          <w:rFonts w:asciiTheme="minorHAnsi" w:hAnsiTheme="minorHAnsi" w:cstheme="minorHAnsi"/>
          <w:spacing w:val="-1"/>
        </w:rPr>
        <w:t>no</w:t>
      </w:r>
      <w:r w:rsidRPr="00F85C1D">
        <w:rPr>
          <w:rFonts w:asciiTheme="minorHAnsi" w:hAnsiTheme="minorHAnsi" w:cstheme="minorHAnsi"/>
          <w:spacing w:val="1"/>
        </w:rPr>
        <w:t xml:space="preserve"> </w:t>
      </w:r>
      <w:r w:rsidRPr="00F85C1D">
        <w:rPr>
          <w:rFonts w:asciiTheme="minorHAnsi" w:hAnsiTheme="minorHAnsi" w:cstheme="minorHAnsi"/>
          <w:spacing w:val="-1"/>
        </w:rPr>
        <w:t>inappropriate</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unauthorized </w:t>
      </w:r>
      <w:r w:rsidRPr="00F85C1D">
        <w:rPr>
          <w:rFonts w:asciiTheme="minorHAnsi" w:hAnsiTheme="minorHAnsi" w:cstheme="minorHAnsi"/>
          <w:spacing w:val="-2"/>
        </w:rPr>
        <w:t>use</w:t>
      </w:r>
      <w:r w:rsidRPr="00F85C1D">
        <w:rPr>
          <w:rFonts w:asciiTheme="minorHAnsi" w:hAnsiTheme="minorHAnsi" w:cstheme="minorHAnsi"/>
          <w:spacing w:val="1"/>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00B702E7" w:rsidRPr="00F85C1D">
        <w:rPr>
          <w:rFonts w:asciiTheme="minorHAnsi" w:hAnsiTheme="minorHAnsi" w:cstheme="minorHAnsi"/>
          <w:spacing w:val="-1"/>
        </w:rPr>
        <w:t>Data</w:t>
      </w:r>
      <w:r w:rsidRPr="00F85C1D">
        <w:rPr>
          <w:rFonts w:asciiTheme="minorHAnsi" w:hAnsiTheme="minorHAnsi" w:cstheme="minorHAnsi"/>
          <w:spacing w:val="-1"/>
        </w:rPr>
        <w:t xml:space="preserve"> </w:t>
      </w:r>
      <w:r w:rsidRPr="00F85C1D">
        <w:rPr>
          <w:rFonts w:asciiTheme="minorHAnsi" w:hAnsiTheme="minorHAnsi" w:cstheme="minorHAnsi"/>
          <w:spacing w:val="-2"/>
        </w:rPr>
        <w:t>at</w:t>
      </w:r>
      <w:r w:rsidRPr="00F85C1D">
        <w:rPr>
          <w:rFonts w:asciiTheme="minorHAnsi" w:hAnsiTheme="minorHAnsi" w:cstheme="minorHAnsi"/>
          <w:spacing w:val="1"/>
        </w:rPr>
        <w:t xml:space="preserve"> </w:t>
      </w:r>
      <w:r w:rsidRPr="00F85C1D">
        <w:rPr>
          <w:rFonts w:asciiTheme="minorHAnsi" w:hAnsiTheme="minorHAnsi" w:cstheme="minorHAnsi"/>
          <w:spacing w:val="-1"/>
        </w:rPr>
        <w:t>any time.</w:t>
      </w:r>
      <w:r w:rsidRPr="00F85C1D">
        <w:rPr>
          <w:rFonts w:asciiTheme="minorHAnsi" w:hAnsiTheme="minorHAnsi" w:cstheme="minorHAnsi"/>
          <w:spacing w:val="-3"/>
        </w:rPr>
        <w:t xml:space="preserve"> </w:t>
      </w:r>
      <w:r w:rsidRPr="00F85C1D">
        <w:rPr>
          <w:rFonts w:asciiTheme="minorHAnsi" w:hAnsiTheme="minorHAnsi" w:cstheme="minorHAnsi"/>
        </w:rPr>
        <w:t>To</w:t>
      </w:r>
      <w:r w:rsidRPr="00F85C1D">
        <w:rPr>
          <w:rFonts w:asciiTheme="minorHAnsi" w:hAnsiTheme="minorHAnsi" w:cstheme="minorHAnsi"/>
          <w:spacing w:val="-1"/>
        </w:rPr>
        <w:t xml:space="preserve"> this</w:t>
      </w:r>
      <w:r w:rsidRPr="00F85C1D">
        <w:rPr>
          <w:rFonts w:asciiTheme="minorHAnsi" w:hAnsiTheme="minorHAnsi" w:cstheme="minorHAnsi"/>
        </w:rPr>
        <w:t xml:space="preserve"> </w:t>
      </w:r>
      <w:r w:rsidRPr="00F85C1D">
        <w:rPr>
          <w:rFonts w:asciiTheme="minorHAnsi" w:hAnsiTheme="minorHAnsi" w:cstheme="minorHAnsi"/>
          <w:spacing w:val="-1"/>
        </w:rPr>
        <w:t>end,</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shall</w:t>
      </w:r>
      <w:r w:rsidRPr="00F85C1D">
        <w:rPr>
          <w:rFonts w:asciiTheme="minorHAnsi" w:hAnsiTheme="minorHAnsi" w:cstheme="minorHAnsi"/>
        </w:rPr>
        <w:t xml:space="preserve"> </w:t>
      </w:r>
      <w:r w:rsidRPr="00F85C1D">
        <w:rPr>
          <w:rFonts w:asciiTheme="minorHAnsi" w:hAnsiTheme="minorHAnsi" w:cstheme="minorHAnsi"/>
          <w:spacing w:val="-1"/>
        </w:rPr>
        <w:t>safeguard the</w:t>
      </w:r>
      <w:r w:rsidRPr="00F85C1D">
        <w:rPr>
          <w:rFonts w:asciiTheme="minorHAnsi" w:hAnsiTheme="minorHAnsi" w:cstheme="minorHAnsi"/>
          <w:spacing w:val="-2"/>
        </w:rPr>
        <w:t xml:space="preserve"> </w:t>
      </w:r>
      <w:r w:rsidR="003739D6" w:rsidRPr="00F85C1D">
        <w:rPr>
          <w:rFonts w:asciiTheme="minorHAnsi" w:hAnsiTheme="minorHAnsi" w:cstheme="minorHAnsi"/>
          <w:spacing w:val="-2"/>
        </w:rPr>
        <w:t>confidenti</w:t>
      </w:r>
      <w:r w:rsidRPr="00F85C1D">
        <w:rPr>
          <w:rFonts w:asciiTheme="minorHAnsi" w:hAnsiTheme="minorHAnsi" w:cstheme="minorHAnsi"/>
          <w:spacing w:val="-1"/>
        </w:rPr>
        <w:t>ality,</w:t>
      </w:r>
      <w:r w:rsidRPr="00F85C1D">
        <w:rPr>
          <w:rFonts w:asciiTheme="minorHAnsi" w:hAnsiTheme="minorHAnsi" w:cstheme="minorHAnsi"/>
        </w:rPr>
        <w:t xml:space="preserve"> </w:t>
      </w:r>
      <w:r w:rsidRPr="00F85C1D">
        <w:rPr>
          <w:rFonts w:asciiTheme="minorHAnsi" w:hAnsiTheme="minorHAnsi" w:cstheme="minorHAnsi"/>
          <w:spacing w:val="-1"/>
        </w:rPr>
        <w:t>integrity</w:t>
      </w:r>
      <w:r w:rsidR="007A2C2D" w:rsidRPr="00F85C1D">
        <w:rPr>
          <w:rFonts w:asciiTheme="minorHAnsi" w:hAnsiTheme="minorHAnsi" w:cstheme="minorHAnsi"/>
          <w:spacing w:val="-1"/>
        </w:rPr>
        <w:t>,</w:t>
      </w:r>
      <w:r w:rsidR="007D39FE" w:rsidRPr="00F85C1D">
        <w:rPr>
          <w:rFonts w:asciiTheme="minorHAnsi" w:hAnsiTheme="minorHAnsi" w:cstheme="minorHAnsi"/>
          <w:spacing w:val="-1"/>
        </w:rPr>
        <w:t xml:space="preserve"> and </w:t>
      </w:r>
      <w:r w:rsidRPr="00F85C1D">
        <w:rPr>
          <w:rFonts w:asciiTheme="minorHAnsi" w:hAnsiTheme="minorHAnsi" w:cstheme="minorHAnsi"/>
          <w:spacing w:val="-1"/>
        </w:rPr>
        <w:t xml:space="preserve">availability </w:t>
      </w:r>
      <w:r w:rsidRPr="00F85C1D">
        <w:rPr>
          <w:rFonts w:asciiTheme="minorHAnsi" w:hAnsiTheme="minorHAnsi" w:cstheme="minorHAnsi"/>
        </w:rPr>
        <w:t>of</w:t>
      </w:r>
      <w:r w:rsidRPr="00F85C1D">
        <w:rPr>
          <w:rFonts w:asciiTheme="minorHAnsi" w:hAnsiTheme="minorHAnsi" w:cstheme="minorHAnsi"/>
          <w:spacing w:val="-3"/>
        </w:rPr>
        <w:t xml:space="preserve"> </w:t>
      </w:r>
      <w:r w:rsidR="00B702E7" w:rsidRPr="00F85C1D">
        <w:rPr>
          <w:rFonts w:asciiTheme="minorHAnsi" w:hAnsiTheme="minorHAnsi" w:cstheme="minorHAnsi"/>
          <w:spacing w:val="-1"/>
        </w:rPr>
        <w:t>Data</w:t>
      </w:r>
      <w:r w:rsidRPr="00F85C1D">
        <w:rPr>
          <w:rFonts w:asciiTheme="minorHAnsi" w:hAnsiTheme="minorHAnsi" w:cstheme="minorHAnsi"/>
          <w:spacing w:val="-3"/>
        </w:rPr>
        <w:t xml:space="preserve"> </w:t>
      </w:r>
      <w:r w:rsidRPr="00F85C1D">
        <w:rPr>
          <w:rFonts w:asciiTheme="minorHAnsi" w:hAnsiTheme="minorHAnsi" w:cstheme="minorHAnsi"/>
          <w:spacing w:val="-1"/>
        </w:rPr>
        <w:t xml:space="preserve">and </w:t>
      </w:r>
      <w:r w:rsidR="001E6845" w:rsidRPr="00F85C1D">
        <w:rPr>
          <w:rFonts w:asciiTheme="minorHAnsi" w:hAnsiTheme="minorHAnsi" w:cstheme="minorHAnsi"/>
          <w:spacing w:val="-1"/>
        </w:rPr>
        <w:t xml:space="preserve">shall </w:t>
      </w:r>
      <w:r w:rsidRPr="00F85C1D">
        <w:rPr>
          <w:rFonts w:asciiTheme="minorHAnsi" w:hAnsiTheme="minorHAnsi" w:cstheme="minorHAnsi"/>
          <w:spacing w:val="-1"/>
        </w:rPr>
        <w:t>comply</w:t>
      </w:r>
      <w:r w:rsidRPr="00F85C1D">
        <w:rPr>
          <w:rFonts w:asciiTheme="minorHAnsi" w:hAnsiTheme="minorHAnsi" w:cstheme="minorHAnsi"/>
          <w:spacing w:val="1"/>
        </w:rPr>
        <w:t xml:space="preserve"> </w:t>
      </w:r>
      <w:r w:rsidRPr="00F85C1D">
        <w:rPr>
          <w:rFonts w:asciiTheme="minorHAnsi" w:hAnsiTheme="minorHAnsi" w:cstheme="minorHAnsi"/>
          <w:spacing w:val="-1"/>
        </w:rPr>
        <w:t>with</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following conditions:</w:t>
      </w:r>
    </w:p>
    <w:p w14:paraId="60C93875" w14:textId="1D0612AA" w:rsidR="006D3714" w:rsidRPr="00F85C1D" w:rsidRDefault="006D3714" w:rsidP="00C17727">
      <w:pPr>
        <w:pStyle w:val="BodyText"/>
        <w:numPr>
          <w:ilvl w:val="1"/>
          <w:numId w:val="10"/>
        </w:numPr>
        <w:tabs>
          <w:tab w:val="left" w:pos="630"/>
        </w:tabs>
        <w:spacing w:before="196" w:after="120" w:line="276" w:lineRule="auto"/>
        <w:ind w:left="360" w:right="207" w:firstLine="0"/>
        <w:rPr>
          <w:rFonts w:asciiTheme="minorHAnsi" w:hAnsiTheme="minorHAnsi" w:cstheme="minorHAnsi"/>
        </w:rPr>
      </w:pP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implement</w:t>
      </w:r>
      <w:r w:rsidRPr="00F85C1D">
        <w:rPr>
          <w:rFonts w:asciiTheme="minorHAnsi" w:hAnsiTheme="minorHAnsi" w:cstheme="minorHAnsi"/>
          <w:spacing w:val="1"/>
        </w:rPr>
        <w:t xml:space="preserve"> </w:t>
      </w:r>
      <w:r w:rsidRPr="00F85C1D">
        <w:rPr>
          <w:rFonts w:asciiTheme="minorHAnsi" w:hAnsiTheme="minorHAnsi" w:cstheme="minorHAnsi"/>
          <w:spacing w:val="-1"/>
        </w:rPr>
        <w:t>and</w:t>
      </w:r>
      <w:r w:rsidRPr="00F85C1D">
        <w:rPr>
          <w:rFonts w:asciiTheme="minorHAnsi" w:hAnsiTheme="minorHAnsi" w:cstheme="minorHAnsi"/>
          <w:spacing w:val="-3"/>
        </w:rPr>
        <w:t xml:space="preserve"> </w:t>
      </w:r>
      <w:r w:rsidRPr="00F85C1D">
        <w:rPr>
          <w:rFonts w:asciiTheme="minorHAnsi" w:hAnsiTheme="minorHAnsi" w:cstheme="minorHAnsi"/>
          <w:spacing w:val="-1"/>
        </w:rPr>
        <w:t xml:space="preserve">maintain </w:t>
      </w:r>
      <w:r w:rsidRPr="00F85C1D">
        <w:rPr>
          <w:rFonts w:asciiTheme="minorHAnsi" w:hAnsiTheme="minorHAnsi" w:cstheme="minorHAnsi"/>
          <w:spacing w:val="-2"/>
        </w:rPr>
        <w:t>appropriate</w:t>
      </w:r>
      <w:r w:rsidRPr="00F85C1D">
        <w:rPr>
          <w:rFonts w:asciiTheme="minorHAnsi" w:hAnsiTheme="minorHAnsi" w:cstheme="minorHAnsi"/>
          <w:spacing w:val="1"/>
        </w:rPr>
        <w:t xml:space="preserve"> </w:t>
      </w:r>
      <w:r w:rsidRPr="00F85C1D">
        <w:rPr>
          <w:rFonts w:asciiTheme="minorHAnsi" w:hAnsiTheme="minorHAnsi" w:cstheme="minorHAnsi"/>
          <w:spacing w:val="-1"/>
        </w:rPr>
        <w:t>administrative,</w:t>
      </w:r>
      <w:r w:rsidRPr="00F85C1D">
        <w:rPr>
          <w:rFonts w:asciiTheme="minorHAnsi" w:hAnsiTheme="minorHAnsi" w:cstheme="minorHAnsi"/>
          <w:spacing w:val="-2"/>
        </w:rPr>
        <w:t xml:space="preserve"> </w:t>
      </w:r>
      <w:r w:rsidRPr="00F85C1D">
        <w:rPr>
          <w:rFonts w:asciiTheme="minorHAnsi" w:hAnsiTheme="minorHAnsi" w:cstheme="minorHAnsi"/>
          <w:spacing w:val="-1"/>
        </w:rPr>
        <w:t>technical</w:t>
      </w:r>
      <w:r w:rsidR="00B702E7"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and</w:t>
      </w:r>
      <w:r w:rsidRPr="00F85C1D">
        <w:rPr>
          <w:rFonts w:asciiTheme="minorHAnsi" w:hAnsiTheme="minorHAnsi" w:cstheme="minorHAnsi"/>
          <w:spacing w:val="59"/>
        </w:rPr>
        <w:t xml:space="preserve"> </w:t>
      </w:r>
      <w:r w:rsidRPr="00F85C1D">
        <w:rPr>
          <w:rFonts w:asciiTheme="minorHAnsi" w:hAnsiTheme="minorHAnsi" w:cstheme="minorHAnsi"/>
          <w:spacing w:val="-1"/>
        </w:rPr>
        <w:t>organizational</w:t>
      </w:r>
      <w:r w:rsidRPr="00F85C1D">
        <w:rPr>
          <w:rFonts w:asciiTheme="minorHAnsi" w:hAnsiTheme="minorHAnsi" w:cstheme="minorHAnsi"/>
          <w:spacing w:val="-3"/>
        </w:rPr>
        <w:t xml:space="preserve"> </w:t>
      </w:r>
      <w:r w:rsidRPr="00F85C1D">
        <w:rPr>
          <w:rFonts w:asciiTheme="minorHAnsi" w:hAnsiTheme="minorHAnsi" w:cstheme="minorHAnsi"/>
          <w:spacing w:val="-1"/>
        </w:rPr>
        <w:t>security measures</w:t>
      </w:r>
      <w:r w:rsidRPr="00F85C1D">
        <w:rPr>
          <w:rFonts w:asciiTheme="minorHAnsi" w:hAnsiTheme="minorHAnsi" w:cstheme="minorHAnsi"/>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safeguard against</w:t>
      </w:r>
      <w:r w:rsidRPr="00F85C1D">
        <w:rPr>
          <w:rFonts w:asciiTheme="minorHAnsi" w:hAnsiTheme="minorHAnsi" w:cstheme="minorHAnsi"/>
          <w:spacing w:val="-2"/>
        </w:rPr>
        <w:t xml:space="preserve"> </w:t>
      </w:r>
      <w:r w:rsidRPr="00F85C1D">
        <w:rPr>
          <w:rFonts w:asciiTheme="minorHAnsi" w:hAnsiTheme="minorHAnsi" w:cstheme="minorHAnsi"/>
          <w:spacing w:val="-1"/>
        </w:rPr>
        <w:t>unauthorized access,</w:t>
      </w:r>
      <w:r w:rsidRPr="00F85C1D">
        <w:rPr>
          <w:rFonts w:asciiTheme="minorHAnsi" w:hAnsiTheme="minorHAnsi" w:cstheme="minorHAnsi"/>
          <w:spacing w:val="-2"/>
        </w:rPr>
        <w:t xml:space="preserve"> </w:t>
      </w:r>
      <w:r w:rsidRPr="00F85C1D">
        <w:rPr>
          <w:rFonts w:asciiTheme="minorHAnsi" w:hAnsiTheme="minorHAnsi" w:cstheme="minorHAnsi"/>
          <w:spacing w:val="-1"/>
        </w:rPr>
        <w:t>disclosure</w:t>
      </w:r>
      <w:r w:rsidR="007A2C2D" w:rsidRPr="00F85C1D">
        <w:rPr>
          <w:rFonts w:asciiTheme="minorHAnsi" w:hAnsiTheme="minorHAnsi" w:cstheme="minorHAnsi"/>
          <w:spacing w:val="-1"/>
        </w:rPr>
        <w:t>,</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theft</w:t>
      </w:r>
      <w:r w:rsidRPr="00F85C1D">
        <w:rPr>
          <w:rFonts w:asciiTheme="minorHAnsi" w:hAnsiTheme="minorHAnsi" w:cstheme="minorHAnsi"/>
          <w:spacing w:val="49"/>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004B5674" w:rsidRPr="00F85C1D">
        <w:rPr>
          <w:rFonts w:asciiTheme="minorHAnsi" w:hAnsiTheme="minorHAnsi" w:cstheme="minorHAnsi"/>
          <w:spacing w:val="-1"/>
        </w:rPr>
        <w:t>Data</w:t>
      </w:r>
      <w:r w:rsidRPr="00F85C1D">
        <w:rPr>
          <w:rFonts w:asciiTheme="minorHAnsi" w:hAnsiTheme="minorHAnsi" w:cstheme="minorHAnsi"/>
          <w:spacing w:val="-1"/>
        </w:rPr>
        <w:t>.</w:t>
      </w:r>
      <w:r w:rsidR="004B5674" w:rsidRPr="00F85C1D">
        <w:rPr>
          <w:rFonts w:asciiTheme="minorHAnsi" w:hAnsiTheme="minorHAnsi" w:cstheme="minorHAnsi"/>
          <w:spacing w:val="-1"/>
        </w:rPr>
        <w:t xml:space="preserve"> </w:t>
      </w:r>
      <w:r w:rsidR="003739D6" w:rsidRPr="00F85C1D">
        <w:rPr>
          <w:rFonts w:asciiTheme="minorHAnsi" w:hAnsiTheme="minorHAnsi" w:cstheme="minorHAnsi"/>
          <w:spacing w:val="-1"/>
        </w:rPr>
        <w:t>C</w:t>
      </w:r>
      <w:r w:rsidR="004B5674" w:rsidRPr="00F85C1D">
        <w:rPr>
          <w:rFonts w:asciiTheme="minorHAnsi" w:hAnsiTheme="minorHAnsi" w:cstheme="minorHAnsi"/>
          <w:spacing w:val="-1"/>
        </w:rPr>
        <w:t xml:space="preserve">ontractor shall implement and maintain heightened security measures with respect to </w:t>
      </w:r>
      <w:r w:rsidR="002B2BA8" w:rsidRPr="00F85C1D">
        <w:rPr>
          <w:rFonts w:asciiTheme="minorHAnsi" w:hAnsiTheme="minorHAnsi" w:cstheme="minorHAnsi"/>
          <w:spacing w:val="-1"/>
        </w:rPr>
        <w:t>Encrypted</w:t>
      </w:r>
      <w:r w:rsidR="004B5674" w:rsidRPr="00F85C1D">
        <w:rPr>
          <w:rFonts w:asciiTheme="minorHAnsi" w:hAnsiTheme="minorHAnsi" w:cstheme="minorHAnsi"/>
          <w:spacing w:val="-1"/>
        </w:rPr>
        <w:t xml:space="preserve"> Data. </w:t>
      </w:r>
      <w:r w:rsidRPr="00F85C1D">
        <w:rPr>
          <w:rFonts w:asciiTheme="minorHAnsi" w:hAnsiTheme="minorHAnsi" w:cstheme="minorHAnsi"/>
          <w:spacing w:val="-1"/>
        </w:rPr>
        <w:t>Such security</w:t>
      </w:r>
      <w:r w:rsidRPr="00F85C1D">
        <w:rPr>
          <w:rFonts w:asciiTheme="minorHAnsi" w:hAnsiTheme="minorHAnsi" w:cstheme="minorHAnsi"/>
          <w:spacing w:val="-4"/>
        </w:rPr>
        <w:t xml:space="preserve"> </w:t>
      </w:r>
      <w:r w:rsidRPr="00F85C1D">
        <w:rPr>
          <w:rFonts w:asciiTheme="minorHAnsi" w:hAnsiTheme="minorHAnsi" w:cstheme="minorHAnsi"/>
          <w:spacing w:val="-1"/>
        </w:rPr>
        <w:t>measures</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2"/>
        </w:rPr>
        <w:t>be</w:t>
      </w:r>
      <w:r w:rsidRPr="00F85C1D">
        <w:rPr>
          <w:rFonts w:asciiTheme="minorHAnsi" w:hAnsiTheme="minorHAnsi" w:cstheme="minorHAnsi"/>
          <w:spacing w:val="1"/>
        </w:rPr>
        <w:t xml:space="preserve"> </w:t>
      </w:r>
      <w:r w:rsidRPr="00F85C1D">
        <w:rPr>
          <w:rFonts w:asciiTheme="minorHAnsi" w:hAnsiTheme="minorHAnsi" w:cstheme="minorHAnsi"/>
          <w:spacing w:val="-1"/>
        </w:rPr>
        <w:t>in accordance</w:t>
      </w:r>
      <w:r w:rsidRPr="00F85C1D">
        <w:rPr>
          <w:rFonts w:asciiTheme="minorHAnsi" w:hAnsiTheme="minorHAnsi" w:cstheme="minorHAnsi"/>
          <w:spacing w:val="1"/>
        </w:rPr>
        <w:t xml:space="preserve"> </w:t>
      </w:r>
      <w:r w:rsidRPr="00F85C1D">
        <w:rPr>
          <w:rFonts w:asciiTheme="minorHAnsi" w:hAnsiTheme="minorHAnsi" w:cstheme="minorHAnsi"/>
          <w:spacing w:val="-1"/>
        </w:rPr>
        <w:t>with</w:t>
      </w:r>
      <w:r w:rsidR="00CB5BB8" w:rsidRPr="00F85C1D">
        <w:rPr>
          <w:rFonts w:asciiTheme="minorHAnsi" w:hAnsiTheme="minorHAnsi" w:cstheme="minorHAnsi"/>
          <w:spacing w:val="-1"/>
        </w:rPr>
        <w:t xml:space="preserve"> I</w:t>
      </w:r>
      <w:r w:rsidR="00B86382" w:rsidRPr="00F85C1D">
        <w:rPr>
          <w:rFonts w:asciiTheme="minorHAnsi" w:hAnsiTheme="minorHAnsi" w:cstheme="minorHAnsi"/>
          <w:spacing w:val="-1"/>
        </w:rPr>
        <w:t xml:space="preserve">ndiana </w:t>
      </w:r>
      <w:r w:rsidR="00CB5BB8" w:rsidRPr="00F85C1D">
        <w:rPr>
          <w:rFonts w:asciiTheme="minorHAnsi" w:hAnsiTheme="minorHAnsi" w:cstheme="minorHAnsi"/>
          <w:spacing w:val="-1"/>
        </w:rPr>
        <w:t>O</w:t>
      </w:r>
      <w:r w:rsidR="00B86382" w:rsidRPr="00F85C1D">
        <w:rPr>
          <w:rFonts w:asciiTheme="minorHAnsi" w:hAnsiTheme="minorHAnsi" w:cstheme="minorHAnsi"/>
          <w:spacing w:val="-1"/>
        </w:rPr>
        <w:t xml:space="preserve">ffice of </w:t>
      </w:r>
      <w:r w:rsidR="00CB5BB8" w:rsidRPr="00F85C1D">
        <w:rPr>
          <w:rFonts w:asciiTheme="minorHAnsi" w:hAnsiTheme="minorHAnsi" w:cstheme="minorHAnsi"/>
          <w:spacing w:val="-1"/>
        </w:rPr>
        <w:t>T</w:t>
      </w:r>
      <w:r w:rsidR="00B86382" w:rsidRPr="00F85C1D">
        <w:rPr>
          <w:rFonts w:asciiTheme="minorHAnsi" w:hAnsiTheme="minorHAnsi" w:cstheme="minorHAnsi"/>
          <w:spacing w:val="-1"/>
        </w:rPr>
        <w:t>echnology practice</w:t>
      </w:r>
      <w:r w:rsidR="007D39FE" w:rsidRPr="00F85C1D">
        <w:rPr>
          <w:rFonts w:asciiTheme="minorHAnsi" w:hAnsiTheme="minorHAnsi" w:cstheme="minorHAnsi"/>
          <w:spacing w:val="-1"/>
        </w:rPr>
        <w:t xml:space="preserve"> and </w:t>
      </w:r>
      <w:r w:rsidRPr="00F85C1D">
        <w:rPr>
          <w:rFonts w:asciiTheme="minorHAnsi" w:hAnsiTheme="minorHAnsi" w:cstheme="minorHAnsi"/>
          <w:spacing w:val="-1"/>
        </w:rPr>
        <w:t>recognized industry</w:t>
      </w:r>
      <w:r w:rsidRPr="00F85C1D">
        <w:rPr>
          <w:rFonts w:asciiTheme="minorHAnsi" w:hAnsiTheme="minorHAnsi" w:cstheme="minorHAnsi"/>
          <w:spacing w:val="1"/>
        </w:rPr>
        <w:t xml:space="preserve"> </w:t>
      </w:r>
      <w:r w:rsidRPr="00F85C1D">
        <w:rPr>
          <w:rFonts w:asciiTheme="minorHAnsi" w:hAnsiTheme="minorHAnsi" w:cstheme="minorHAnsi"/>
          <w:spacing w:val="-2"/>
        </w:rPr>
        <w:t>practice</w:t>
      </w:r>
      <w:r w:rsidR="00562713" w:rsidRPr="00F85C1D">
        <w:rPr>
          <w:rFonts w:asciiTheme="minorHAnsi" w:hAnsiTheme="minorHAnsi" w:cstheme="minorHAnsi"/>
          <w:spacing w:val="-1"/>
        </w:rPr>
        <w:t xml:space="preserve">, including but not limited to </w:t>
      </w:r>
      <w:r w:rsidR="00CB5BB8" w:rsidRPr="00F85C1D">
        <w:rPr>
          <w:rFonts w:asciiTheme="minorHAnsi" w:hAnsiTheme="minorHAnsi" w:cstheme="minorHAnsi"/>
          <w:spacing w:val="-1"/>
        </w:rPr>
        <w:t>the following:</w:t>
      </w:r>
    </w:p>
    <w:p w14:paraId="5B9771F4" w14:textId="12CEB330" w:rsidR="00CB5BB8" w:rsidRPr="00F85C1D" w:rsidRDefault="00CB5BB8" w:rsidP="00C17727">
      <w:pPr>
        <w:pStyle w:val="BodyText"/>
        <w:numPr>
          <w:ilvl w:val="2"/>
          <w:numId w:val="10"/>
        </w:numPr>
        <w:tabs>
          <w:tab w:val="left" w:pos="990"/>
          <w:tab w:val="left" w:pos="1080"/>
        </w:tabs>
        <w:spacing w:before="196" w:after="120" w:line="276" w:lineRule="auto"/>
        <w:ind w:left="720" w:right="207" w:firstLine="0"/>
        <w:rPr>
          <w:rFonts w:asciiTheme="minorHAnsi" w:hAnsiTheme="minorHAnsi" w:cstheme="minorHAnsi"/>
        </w:rPr>
      </w:pPr>
      <w:r w:rsidRPr="00F85C1D">
        <w:rPr>
          <w:rFonts w:asciiTheme="minorHAnsi" w:hAnsiTheme="minorHAnsi" w:cstheme="minorHAnsi"/>
        </w:rPr>
        <w:t>Information Security Framework</w:t>
      </w:r>
      <w:r w:rsidR="00123D12" w:rsidRPr="00F85C1D">
        <w:rPr>
          <w:rFonts w:asciiTheme="minorHAnsi" w:hAnsiTheme="minorHAnsi" w:cstheme="minorHAnsi"/>
        </w:rPr>
        <w:t>; and</w:t>
      </w:r>
    </w:p>
    <w:p w14:paraId="24F00D66" w14:textId="55FE6BC9" w:rsidR="00CB5BB8" w:rsidRPr="00F85C1D" w:rsidRDefault="00B86382" w:rsidP="00894770">
      <w:pPr>
        <w:pStyle w:val="BodyText"/>
        <w:numPr>
          <w:ilvl w:val="2"/>
          <w:numId w:val="10"/>
        </w:numPr>
        <w:tabs>
          <w:tab w:val="left" w:pos="990"/>
          <w:tab w:val="left" w:pos="1061"/>
        </w:tabs>
        <w:spacing w:before="196" w:after="120" w:line="276" w:lineRule="auto"/>
        <w:ind w:left="720" w:right="207" w:firstLine="0"/>
        <w:rPr>
          <w:rFonts w:asciiTheme="minorHAnsi" w:hAnsiTheme="minorHAnsi" w:cstheme="minorHAnsi"/>
        </w:rPr>
      </w:pPr>
      <w:r w:rsidRPr="00F85C1D">
        <w:rPr>
          <w:rFonts w:asciiTheme="minorHAnsi" w:hAnsiTheme="minorHAnsi" w:cstheme="minorHAnsi"/>
        </w:rPr>
        <w:t>Indiana Office of Technology</w:t>
      </w:r>
      <w:r w:rsidR="00CB5BB8" w:rsidRPr="00F85C1D">
        <w:rPr>
          <w:rFonts w:asciiTheme="minorHAnsi" w:hAnsiTheme="minorHAnsi" w:cstheme="minorHAnsi"/>
        </w:rPr>
        <w:t xml:space="preserve"> Cloud Product and Service Agreements, Standard ID: IOT-CS-SEC-010</w:t>
      </w:r>
      <w:r w:rsidR="00123D12" w:rsidRPr="00F85C1D">
        <w:rPr>
          <w:rFonts w:asciiTheme="minorHAnsi" w:hAnsiTheme="minorHAnsi" w:cstheme="minorHAnsi"/>
        </w:rPr>
        <w:t>.</w:t>
      </w:r>
    </w:p>
    <w:p w14:paraId="4EB95479" w14:textId="1357F196" w:rsidR="006D3714" w:rsidRPr="00F85C1D" w:rsidRDefault="006D3714" w:rsidP="00894770">
      <w:pPr>
        <w:pStyle w:val="BodyText"/>
        <w:numPr>
          <w:ilvl w:val="1"/>
          <w:numId w:val="10"/>
        </w:numPr>
        <w:tabs>
          <w:tab w:val="left" w:pos="630"/>
        </w:tabs>
        <w:spacing w:before="194" w:after="120" w:line="276" w:lineRule="auto"/>
        <w:ind w:left="360" w:right="165" w:firstLine="0"/>
        <w:rPr>
          <w:rFonts w:asciiTheme="minorHAnsi" w:hAnsiTheme="minorHAnsi" w:cstheme="minorHAnsi"/>
        </w:rPr>
      </w:pPr>
      <w:r w:rsidRPr="00F85C1D">
        <w:rPr>
          <w:rFonts w:asciiTheme="minorHAnsi" w:hAnsiTheme="minorHAnsi" w:cstheme="minorHAnsi"/>
          <w:spacing w:val="-1"/>
        </w:rPr>
        <w:t>All</w:t>
      </w:r>
      <w:r w:rsidR="00FC4C9B" w:rsidRPr="00F85C1D">
        <w:rPr>
          <w:rFonts w:asciiTheme="minorHAnsi" w:hAnsiTheme="minorHAnsi" w:cstheme="minorHAnsi"/>
        </w:rPr>
        <w:t xml:space="preserve"> </w:t>
      </w:r>
      <w:r w:rsidR="002B2BA8" w:rsidRPr="00F85C1D">
        <w:rPr>
          <w:rFonts w:asciiTheme="minorHAnsi" w:hAnsiTheme="minorHAnsi" w:cstheme="minorHAnsi"/>
        </w:rPr>
        <w:t>Encrypted</w:t>
      </w:r>
      <w:r w:rsidR="00FC4C9B" w:rsidRPr="00F85C1D">
        <w:rPr>
          <w:rFonts w:asciiTheme="minorHAnsi" w:hAnsiTheme="minorHAnsi" w:cstheme="minorHAnsi"/>
        </w:rPr>
        <w:t xml:space="preserve"> Data</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be</w:t>
      </w:r>
      <w:r w:rsidRPr="00F85C1D">
        <w:rPr>
          <w:rFonts w:asciiTheme="minorHAnsi" w:hAnsiTheme="minorHAnsi" w:cstheme="minorHAnsi"/>
          <w:spacing w:val="-2"/>
        </w:rPr>
        <w:t xml:space="preserve"> </w:t>
      </w:r>
      <w:r w:rsidR="00543954" w:rsidRPr="00F85C1D">
        <w:rPr>
          <w:rFonts w:asciiTheme="minorHAnsi" w:hAnsiTheme="minorHAnsi" w:cstheme="minorHAnsi"/>
          <w:spacing w:val="-1"/>
        </w:rPr>
        <w:t xml:space="preserve">subject to </w:t>
      </w:r>
      <w:r w:rsidRPr="00F85C1D">
        <w:rPr>
          <w:rFonts w:asciiTheme="minorHAnsi" w:hAnsiTheme="minorHAnsi" w:cstheme="minorHAnsi"/>
          <w:spacing w:val="-1"/>
        </w:rPr>
        <w:t>controlled</w:t>
      </w:r>
      <w:r w:rsidRPr="00F85C1D">
        <w:rPr>
          <w:rFonts w:asciiTheme="minorHAnsi" w:hAnsiTheme="minorHAnsi" w:cstheme="minorHAnsi"/>
          <w:spacing w:val="-3"/>
        </w:rPr>
        <w:t xml:space="preserve"> </w:t>
      </w:r>
      <w:r w:rsidRPr="00F85C1D">
        <w:rPr>
          <w:rFonts w:asciiTheme="minorHAnsi" w:hAnsiTheme="minorHAnsi" w:cstheme="minorHAnsi"/>
          <w:spacing w:val="-2"/>
        </w:rPr>
        <w:t>access.</w:t>
      </w:r>
      <w:r w:rsidRPr="00F85C1D">
        <w:rPr>
          <w:rFonts w:asciiTheme="minorHAnsi" w:hAnsiTheme="minorHAnsi" w:cstheme="minorHAnsi"/>
        </w:rPr>
        <w:t xml:space="preserve"> </w:t>
      </w:r>
      <w:r w:rsidR="007D39FE" w:rsidRPr="00F85C1D">
        <w:rPr>
          <w:rFonts w:asciiTheme="minorHAnsi" w:hAnsiTheme="minorHAnsi" w:cstheme="minorHAnsi"/>
          <w:spacing w:val="-2"/>
        </w:rPr>
        <w:t xml:space="preserve">Any </w:t>
      </w:r>
      <w:r w:rsidRPr="00F85C1D">
        <w:rPr>
          <w:rFonts w:asciiTheme="minorHAnsi" w:hAnsiTheme="minorHAnsi" w:cstheme="minorHAnsi"/>
          <w:spacing w:val="-1"/>
        </w:rPr>
        <w:t>stipulation</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Pr="00F85C1D">
        <w:rPr>
          <w:rFonts w:asciiTheme="minorHAnsi" w:hAnsiTheme="minorHAnsi" w:cstheme="minorHAnsi"/>
          <w:spacing w:val="-1"/>
        </w:rPr>
        <w:t>responsibilities</w:t>
      </w:r>
      <w:r w:rsidR="00456D57" w:rsidRPr="00F85C1D">
        <w:rPr>
          <w:rFonts w:asciiTheme="minorHAnsi" w:hAnsiTheme="minorHAnsi" w:cstheme="minorHAnsi"/>
          <w:spacing w:val="-1"/>
        </w:rPr>
        <w:t xml:space="preserve"> shall be included in </w:t>
      </w:r>
      <w:r w:rsidR="00543954" w:rsidRPr="00F85C1D">
        <w:rPr>
          <w:rFonts w:asciiTheme="minorHAnsi" w:hAnsiTheme="minorHAnsi" w:cstheme="minorHAnsi"/>
          <w:spacing w:val="-1"/>
        </w:rPr>
        <w:t>the Statement of Work</w:t>
      </w:r>
      <w:r w:rsidRPr="00F85C1D">
        <w:rPr>
          <w:rFonts w:asciiTheme="minorHAnsi" w:hAnsiTheme="minorHAnsi" w:cstheme="minorHAnsi"/>
        </w:rPr>
        <w:t xml:space="preserve"> </w:t>
      </w:r>
      <w:r w:rsidR="00456D57" w:rsidRPr="00F85C1D">
        <w:rPr>
          <w:rFonts w:asciiTheme="minorHAnsi" w:hAnsiTheme="minorHAnsi" w:cstheme="minorHAnsi"/>
        </w:rPr>
        <w:t xml:space="preserve">and </w:t>
      </w:r>
      <w:r w:rsidRPr="00F85C1D">
        <w:rPr>
          <w:rFonts w:asciiTheme="minorHAnsi" w:hAnsiTheme="minorHAnsi" w:cstheme="minorHAnsi"/>
          <w:spacing w:val="-1"/>
        </w:rPr>
        <w:t>will</w:t>
      </w:r>
      <w:r w:rsidRPr="00F85C1D">
        <w:rPr>
          <w:rFonts w:asciiTheme="minorHAnsi" w:hAnsiTheme="minorHAnsi" w:cstheme="minorHAnsi"/>
        </w:rPr>
        <w:t xml:space="preserve"> </w:t>
      </w:r>
      <w:r w:rsidRPr="00F85C1D">
        <w:rPr>
          <w:rFonts w:asciiTheme="minorHAnsi" w:hAnsiTheme="minorHAnsi" w:cstheme="minorHAnsi"/>
          <w:spacing w:val="-1"/>
        </w:rPr>
        <w:t>identify specific</w:t>
      </w:r>
      <w:r w:rsidRPr="00F85C1D">
        <w:rPr>
          <w:rFonts w:asciiTheme="minorHAnsi" w:hAnsiTheme="minorHAnsi" w:cstheme="minorHAnsi"/>
          <w:spacing w:val="-2"/>
        </w:rPr>
        <w:t xml:space="preserve"> </w:t>
      </w:r>
      <w:r w:rsidRPr="00F85C1D">
        <w:rPr>
          <w:rFonts w:asciiTheme="minorHAnsi" w:hAnsiTheme="minorHAnsi" w:cstheme="minorHAnsi"/>
          <w:spacing w:val="-1"/>
        </w:rPr>
        <w:t>roles</w:t>
      </w:r>
      <w:r w:rsidRPr="00F85C1D">
        <w:rPr>
          <w:rFonts w:asciiTheme="minorHAnsi" w:hAnsiTheme="minorHAnsi" w:cstheme="minorHAnsi"/>
        </w:rPr>
        <w:t xml:space="preserve"> </w:t>
      </w:r>
      <w:r w:rsidRPr="00F85C1D">
        <w:rPr>
          <w:rFonts w:asciiTheme="minorHAnsi" w:hAnsiTheme="minorHAnsi" w:cstheme="minorHAnsi"/>
          <w:spacing w:val="-1"/>
        </w:rPr>
        <w:t>and responsibilities</w:t>
      </w:r>
      <w:r w:rsidR="00456D57" w:rsidRPr="00F85C1D">
        <w:rPr>
          <w:rFonts w:asciiTheme="minorHAnsi" w:hAnsiTheme="minorHAnsi" w:cstheme="minorHAnsi"/>
          <w:spacing w:val="1"/>
        </w:rPr>
        <w:t>.</w:t>
      </w:r>
    </w:p>
    <w:p w14:paraId="36EA839E" w14:textId="3FE24624" w:rsidR="006D3714" w:rsidRPr="00F85C1D" w:rsidRDefault="00C816C1" w:rsidP="00894770">
      <w:pPr>
        <w:pStyle w:val="BodyText"/>
        <w:numPr>
          <w:ilvl w:val="1"/>
          <w:numId w:val="10"/>
        </w:numPr>
        <w:tabs>
          <w:tab w:val="left" w:pos="630"/>
        </w:tabs>
        <w:spacing w:before="196" w:after="120" w:line="276" w:lineRule="auto"/>
        <w:ind w:left="360" w:right="301" w:firstLine="0"/>
        <w:rPr>
          <w:rFonts w:asciiTheme="minorHAnsi" w:hAnsiTheme="minorHAnsi" w:cstheme="minorHAnsi"/>
        </w:rPr>
      </w:pPr>
      <w:r w:rsidRPr="00F85C1D">
        <w:rPr>
          <w:rFonts w:asciiTheme="minorHAnsi" w:hAnsiTheme="minorHAnsi" w:cstheme="minorHAnsi"/>
          <w:spacing w:val="-1"/>
        </w:rPr>
        <w:t>T</w:t>
      </w:r>
      <w:r w:rsidR="006D3714" w:rsidRPr="00F85C1D">
        <w:rPr>
          <w:rFonts w:asciiTheme="minorHAnsi" w:hAnsiTheme="minorHAnsi" w:cstheme="minorHAnsi"/>
          <w:spacing w:val="-1"/>
        </w:rPr>
        <w:t>he</w:t>
      </w:r>
      <w:r w:rsidR="006D3714"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006D3714" w:rsidRPr="00F85C1D">
        <w:rPr>
          <w:rFonts w:asciiTheme="minorHAnsi" w:hAnsiTheme="minorHAnsi" w:cstheme="minorHAnsi"/>
          <w:spacing w:val="-1"/>
        </w:rPr>
        <w:t>ontractor</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shall</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encrypt</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all</w:t>
      </w:r>
      <w:r w:rsidRPr="00F85C1D">
        <w:rPr>
          <w:rFonts w:asciiTheme="minorHAnsi" w:hAnsiTheme="minorHAnsi" w:cstheme="minorHAnsi"/>
          <w:spacing w:val="-1"/>
        </w:rPr>
        <w:t xml:space="preserve"> Data</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at</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rest</w:t>
      </w:r>
      <w:r w:rsidR="006D3714" w:rsidRPr="00F85C1D">
        <w:rPr>
          <w:rFonts w:asciiTheme="minorHAnsi" w:hAnsiTheme="minorHAnsi" w:cstheme="minorHAnsi"/>
          <w:spacing w:val="-2"/>
        </w:rPr>
        <w:t xml:space="preserve"> </w:t>
      </w:r>
      <w:r w:rsidR="003167CC" w:rsidRPr="00F85C1D">
        <w:rPr>
          <w:rFonts w:asciiTheme="minorHAnsi" w:hAnsiTheme="minorHAnsi" w:cstheme="minorHAnsi"/>
          <w:spacing w:val="-1"/>
        </w:rPr>
        <w:t xml:space="preserve">and in </w:t>
      </w:r>
      <w:r w:rsidR="006D3714" w:rsidRPr="00F85C1D">
        <w:rPr>
          <w:rFonts w:asciiTheme="minorHAnsi" w:hAnsiTheme="minorHAnsi" w:cstheme="minorHAnsi"/>
          <w:spacing w:val="-1"/>
        </w:rPr>
        <w:t>transit.</w:t>
      </w:r>
      <w:r w:rsidR="006D3714" w:rsidRPr="00F85C1D">
        <w:rPr>
          <w:rFonts w:asciiTheme="minorHAnsi" w:hAnsiTheme="minorHAnsi" w:cstheme="minorHAnsi"/>
        </w:rPr>
        <w:t xml:space="preserve"> </w:t>
      </w:r>
      <w:r w:rsidRPr="00F85C1D">
        <w:rPr>
          <w:rFonts w:asciiTheme="minorHAnsi" w:hAnsiTheme="minorHAnsi" w:cstheme="minorHAnsi"/>
        </w:rPr>
        <w:t xml:space="preserve">The State may, in the Statement of Work, </w:t>
      </w:r>
      <w:r w:rsidR="006D3714" w:rsidRPr="00F85C1D">
        <w:rPr>
          <w:rFonts w:asciiTheme="minorHAnsi" w:hAnsiTheme="minorHAnsi" w:cstheme="minorHAnsi"/>
          <w:spacing w:val="-1"/>
        </w:rPr>
        <w:t>identify</w:t>
      </w:r>
      <w:r w:rsidR="006D3714" w:rsidRPr="00F85C1D">
        <w:rPr>
          <w:rFonts w:asciiTheme="minorHAnsi" w:hAnsiTheme="minorHAnsi" w:cstheme="minorHAnsi"/>
          <w:spacing w:val="1"/>
        </w:rPr>
        <w:t xml:space="preserve"> </w:t>
      </w:r>
      <w:r w:rsidR="00636D6C" w:rsidRPr="00F85C1D">
        <w:rPr>
          <w:rFonts w:asciiTheme="minorHAnsi" w:hAnsiTheme="minorHAnsi" w:cstheme="minorHAnsi"/>
          <w:spacing w:val="-1"/>
        </w:rPr>
        <w:t>D</w:t>
      </w:r>
      <w:r w:rsidR="006D3714" w:rsidRPr="00F85C1D">
        <w:rPr>
          <w:rFonts w:asciiTheme="minorHAnsi" w:hAnsiTheme="minorHAnsi" w:cstheme="minorHAnsi"/>
          <w:spacing w:val="-1"/>
        </w:rPr>
        <w:t>ata</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it</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deems</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as</w:t>
      </w:r>
      <w:r w:rsidR="006B06F5" w:rsidRPr="00F85C1D">
        <w:rPr>
          <w:rFonts w:asciiTheme="minorHAnsi" w:hAnsiTheme="minorHAnsi" w:cstheme="minorHAnsi"/>
          <w:spacing w:val="-1"/>
        </w:rPr>
        <w:t xml:space="preserve"> that which may be publicly disclosed</w:t>
      </w:r>
      <w:r w:rsidR="005D211F" w:rsidRPr="00F85C1D">
        <w:rPr>
          <w:rFonts w:asciiTheme="minorHAnsi" w:hAnsiTheme="minorHAnsi" w:cstheme="minorHAnsi"/>
          <w:spacing w:val="-1"/>
        </w:rPr>
        <w:t xml:space="preserve"> that is not subject to encryption</w:t>
      </w:r>
      <w:r w:rsidR="006D3714" w:rsidRPr="00F85C1D">
        <w:rPr>
          <w:rFonts w:asciiTheme="minorHAnsi" w:hAnsiTheme="minorHAnsi" w:cstheme="minorHAnsi"/>
          <w:spacing w:val="-1"/>
        </w:rPr>
        <w:t>.</w:t>
      </w:r>
      <w:r w:rsidR="005D211F" w:rsidRPr="00F85C1D">
        <w:rPr>
          <w:rFonts w:asciiTheme="minorHAnsi" w:hAnsiTheme="minorHAnsi" w:cstheme="minorHAnsi"/>
          <w:spacing w:val="-1"/>
        </w:rPr>
        <w:t xml:space="preserve"> </w:t>
      </w:r>
      <w:r w:rsidRPr="00F85C1D">
        <w:rPr>
          <w:rFonts w:asciiTheme="minorHAnsi" w:hAnsiTheme="minorHAnsi" w:cstheme="minorHAnsi"/>
          <w:spacing w:val="-1"/>
        </w:rPr>
        <w:t>Data so designated may be maintained without encryption at rest and in transit.</w:t>
      </w:r>
      <w:r w:rsidRPr="00F85C1D">
        <w:rPr>
          <w:rFonts w:asciiTheme="minorHAnsi" w:hAnsiTheme="minorHAnsi" w:cstheme="minorHAnsi"/>
          <w:spacing w:val="53"/>
        </w:rPr>
        <w:t xml:space="preserve"> </w:t>
      </w:r>
      <w:r w:rsidR="006D3714" w:rsidRPr="00F85C1D">
        <w:rPr>
          <w:rFonts w:asciiTheme="minorHAnsi" w:hAnsiTheme="minorHAnsi" w:cstheme="minorHAnsi"/>
          <w:spacing w:val="-1"/>
        </w:rPr>
        <w:t>The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level</w:t>
      </w:r>
      <w:r w:rsidR="006D3714" w:rsidRPr="00F85C1D">
        <w:rPr>
          <w:rFonts w:asciiTheme="minorHAnsi" w:hAnsiTheme="minorHAnsi" w:cstheme="minorHAnsi"/>
          <w:spacing w:val="-3"/>
        </w:rPr>
        <w:t xml:space="preserve"> </w:t>
      </w:r>
      <w:r w:rsidR="006D3714" w:rsidRPr="00F85C1D">
        <w:rPr>
          <w:rFonts w:asciiTheme="minorHAnsi" w:hAnsiTheme="minorHAnsi" w:cstheme="minorHAnsi"/>
        </w:rPr>
        <w:t xml:space="preserve">of </w:t>
      </w:r>
      <w:r w:rsidR="006D3714" w:rsidRPr="00F85C1D">
        <w:rPr>
          <w:rFonts w:asciiTheme="minorHAnsi" w:hAnsiTheme="minorHAnsi" w:cstheme="minorHAnsi"/>
          <w:spacing w:val="-1"/>
        </w:rPr>
        <w:t>protection and</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encryption for</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all</w:t>
      </w:r>
      <w:r w:rsidR="006D3714" w:rsidRPr="00F85C1D">
        <w:rPr>
          <w:rFonts w:asciiTheme="minorHAnsi" w:hAnsiTheme="minorHAnsi" w:cstheme="minorHAnsi"/>
        </w:rPr>
        <w:t xml:space="preserve"> </w:t>
      </w:r>
      <w:r w:rsidR="0059173F" w:rsidRPr="00F85C1D">
        <w:rPr>
          <w:rFonts w:asciiTheme="minorHAnsi" w:hAnsiTheme="minorHAnsi" w:cstheme="minorHAnsi"/>
          <w:spacing w:val="-2"/>
        </w:rPr>
        <w:t>E</w:t>
      </w:r>
      <w:r w:rsidRPr="00F85C1D">
        <w:rPr>
          <w:rFonts w:asciiTheme="minorHAnsi" w:hAnsiTheme="minorHAnsi" w:cstheme="minorHAnsi"/>
          <w:spacing w:val="-2"/>
        </w:rPr>
        <w:t xml:space="preserve">ncrypted Data </w:t>
      </w:r>
      <w:r w:rsidR="006D3714" w:rsidRPr="00F85C1D">
        <w:rPr>
          <w:rFonts w:asciiTheme="minorHAnsi" w:hAnsiTheme="minorHAnsi" w:cstheme="minorHAnsi"/>
          <w:spacing w:val="-1"/>
        </w:rPr>
        <w:t>shall</w:t>
      </w:r>
      <w:r w:rsidR="006D3714" w:rsidRPr="00F85C1D">
        <w:rPr>
          <w:rFonts w:asciiTheme="minorHAnsi" w:hAnsiTheme="minorHAnsi" w:cstheme="minorHAnsi"/>
        </w:rPr>
        <w:t xml:space="preserve"> </w:t>
      </w:r>
      <w:r w:rsidR="006F1EC4" w:rsidRPr="00F85C1D">
        <w:rPr>
          <w:rFonts w:asciiTheme="minorHAnsi" w:hAnsiTheme="minorHAnsi" w:cstheme="minorHAnsi"/>
          <w:spacing w:val="-1"/>
        </w:rPr>
        <w:t>meet or exceed that required in the Information Security Framework.</w:t>
      </w:r>
    </w:p>
    <w:p w14:paraId="35609A1E" w14:textId="4B50215E" w:rsidR="008D72FA" w:rsidRPr="00F85C1D" w:rsidRDefault="006D3714" w:rsidP="00894770">
      <w:pPr>
        <w:pStyle w:val="BodyText"/>
        <w:numPr>
          <w:ilvl w:val="1"/>
          <w:numId w:val="10"/>
        </w:numPr>
        <w:tabs>
          <w:tab w:val="left" w:pos="630"/>
        </w:tabs>
        <w:spacing w:before="196" w:after="120" w:line="277" w:lineRule="auto"/>
        <w:ind w:left="360" w:right="116" w:firstLine="0"/>
        <w:rPr>
          <w:rFonts w:asciiTheme="minorHAnsi" w:hAnsiTheme="minorHAnsi" w:cstheme="minorHAnsi"/>
        </w:rPr>
      </w:pPr>
      <w:r w:rsidRPr="00F85C1D">
        <w:rPr>
          <w:rFonts w:asciiTheme="minorHAnsi" w:hAnsiTheme="minorHAnsi" w:cstheme="minorHAnsi"/>
          <w:spacing w:val="-1"/>
        </w:rPr>
        <w:t>At</w:t>
      </w:r>
      <w:r w:rsidRPr="00F85C1D">
        <w:rPr>
          <w:rFonts w:asciiTheme="minorHAnsi" w:hAnsiTheme="minorHAnsi" w:cstheme="minorHAnsi"/>
          <w:spacing w:val="1"/>
        </w:rPr>
        <w:t xml:space="preserve"> </w:t>
      </w:r>
      <w:r w:rsidRPr="00F85C1D">
        <w:rPr>
          <w:rFonts w:asciiTheme="minorHAnsi" w:hAnsiTheme="minorHAnsi" w:cstheme="minorHAnsi"/>
          <w:spacing w:val="-2"/>
        </w:rPr>
        <w:t>no</w:t>
      </w:r>
      <w:r w:rsidRPr="00F85C1D">
        <w:rPr>
          <w:rFonts w:asciiTheme="minorHAnsi" w:hAnsiTheme="minorHAnsi" w:cstheme="minorHAnsi"/>
          <w:spacing w:val="1"/>
        </w:rPr>
        <w:t xml:space="preserve"> </w:t>
      </w:r>
      <w:r w:rsidRPr="00F85C1D">
        <w:rPr>
          <w:rFonts w:asciiTheme="minorHAnsi" w:hAnsiTheme="minorHAnsi" w:cstheme="minorHAnsi"/>
          <w:spacing w:val="-1"/>
        </w:rPr>
        <w:t>time</w:t>
      </w:r>
      <w:r w:rsidRPr="00F85C1D">
        <w:rPr>
          <w:rFonts w:asciiTheme="minorHAnsi" w:hAnsiTheme="minorHAnsi" w:cstheme="minorHAnsi"/>
          <w:spacing w:val="-2"/>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any</w:t>
      </w:r>
      <w:r w:rsidRPr="00F85C1D">
        <w:rPr>
          <w:rFonts w:asciiTheme="minorHAnsi" w:hAnsiTheme="minorHAnsi" w:cstheme="minorHAnsi"/>
          <w:spacing w:val="1"/>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spacing w:val="-3"/>
        </w:rPr>
        <w:t xml:space="preserve"> </w:t>
      </w:r>
      <w:r w:rsidRPr="00F85C1D">
        <w:rPr>
          <w:rFonts w:asciiTheme="minorHAnsi" w:hAnsiTheme="minorHAnsi" w:cstheme="minorHAnsi"/>
        </w:rPr>
        <w:t xml:space="preserve">or </w:t>
      </w:r>
      <w:r w:rsidRPr="00F85C1D">
        <w:rPr>
          <w:rFonts w:asciiTheme="minorHAnsi" w:hAnsiTheme="minorHAnsi" w:cstheme="minorHAnsi"/>
          <w:spacing w:val="-1"/>
        </w:rPr>
        <w:t xml:space="preserve">processes </w:t>
      </w:r>
      <w:r w:rsidRPr="00F85C1D">
        <w:rPr>
          <w:rFonts w:asciiTheme="minorHAnsi" w:hAnsiTheme="minorHAnsi" w:cstheme="minorHAnsi"/>
        </w:rPr>
        <w:t>—</w:t>
      </w:r>
      <w:r w:rsidRPr="00F85C1D">
        <w:rPr>
          <w:rFonts w:asciiTheme="minorHAnsi" w:hAnsiTheme="minorHAnsi" w:cstheme="minorHAnsi"/>
          <w:spacing w:val="-1"/>
        </w:rPr>
        <w:t xml:space="preserve"> that</w:t>
      </w:r>
      <w:r w:rsidRPr="00F85C1D">
        <w:rPr>
          <w:rFonts w:asciiTheme="minorHAnsi" w:hAnsiTheme="minorHAnsi" w:cstheme="minorHAnsi"/>
          <w:spacing w:val="-2"/>
        </w:rPr>
        <w:t xml:space="preserve"> </w:t>
      </w:r>
      <w:r w:rsidRPr="00F85C1D">
        <w:rPr>
          <w:rFonts w:asciiTheme="minorHAnsi" w:hAnsiTheme="minorHAnsi" w:cstheme="minorHAnsi"/>
          <w:spacing w:val="-1"/>
        </w:rPr>
        <w:t>either</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belong to </w:t>
      </w:r>
      <w:r w:rsidRPr="00F85C1D">
        <w:rPr>
          <w:rFonts w:asciiTheme="minorHAnsi" w:hAnsiTheme="minorHAnsi" w:cstheme="minorHAnsi"/>
        </w:rPr>
        <w:t xml:space="preserve">or </w:t>
      </w:r>
      <w:r w:rsidRPr="00F85C1D">
        <w:rPr>
          <w:rFonts w:asciiTheme="minorHAnsi" w:hAnsiTheme="minorHAnsi" w:cstheme="minorHAnsi"/>
          <w:spacing w:val="-2"/>
        </w:rPr>
        <w:t>are</w:t>
      </w:r>
      <w:r w:rsidRPr="00F85C1D">
        <w:rPr>
          <w:rFonts w:asciiTheme="minorHAnsi" w:hAnsiTheme="minorHAnsi" w:cstheme="minorHAnsi"/>
          <w:spacing w:val="1"/>
        </w:rPr>
        <w:t xml:space="preserve"> </w:t>
      </w:r>
      <w:r w:rsidRPr="00F85C1D">
        <w:rPr>
          <w:rFonts w:asciiTheme="minorHAnsi" w:hAnsiTheme="minorHAnsi" w:cstheme="minorHAnsi"/>
          <w:spacing w:val="-1"/>
        </w:rPr>
        <w:t>intended for</w:t>
      </w:r>
      <w:r w:rsidRPr="00F85C1D">
        <w:rPr>
          <w:rFonts w:asciiTheme="minorHAnsi" w:hAnsiTheme="minorHAnsi" w:cstheme="minorHAnsi"/>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use</w:t>
      </w:r>
      <w:r w:rsidRPr="00F85C1D">
        <w:rPr>
          <w:rFonts w:asciiTheme="minorHAnsi" w:hAnsiTheme="minorHAnsi" w:cstheme="minorHAnsi"/>
          <w:spacing w:val="-2"/>
        </w:rPr>
        <w:t xml:space="preserve"> </w:t>
      </w:r>
      <w:r w:rsidR="005D211F" w:rsidRPr="00F85C1D">
        <w:rPr>
          <w:rFonts w:asciiTheme="minorHAnsi" w:hAnsiTheme="minorHAnsi" w:cstheme="minorHAnsi"/>
        </w:rPr>
        <w:t xml:space="preserve">of </w:t>
      </w:r>
      <w:r w:rsidR="00BC2A3D" w:rsidRPr="00F85C1D">
        <w:rPr>
          <w:rFonts w:asciiTheme="minorHAnsi" w:hAnsiTheme="minorHAnsi" w:cstheme="minorHAnsi"/>
          <w:spacing w:val="-1"/>
        </w:rPr>
        <w:t>State</w:t>
      </w:r>
      <w:r w:rsidR="005D211F" w:rsidRPr="00F85C1D">
        <w:rPr>
          <w:rFonts w:asciiTheme="minorHAnsi" w:hAnsiTheme="minorHAnsi" w:cstheme="minorHAnsi"/>
        </w:rPr>
        <w:t xml:space="preserve"> </w:t>
      </w:r>
      <w:r w:rsidRPr="00F85C1D">
        <w:rPr>
          <w:rFonts w:asciiTheme="minorHAnsi" w:hAnsiTheme="minorHAnsi" w:cstheme="minorHAnsi"/>
        </w:rPr>
        <w:t>—</w:t>
      </w:r>
      <w:r w:rsidRPr="00F85C1D">
        <w:rPr>
          <w:rFonts w:asciiTheme="minorHAnsi" w:hAnsiTheme="minorHAnsi" w:cstheme="minorHAnsi"/>
          <w:spacing w:val="-1"/>
        </w:rPr>
        <w:t xml:space="preserve"> be</w:t>
      </w:r>
      <w:r w:rsidRPr="00F85C1D">
        <w:rPr>
          <w:rFonts w:asciiTheme="minorHAnsi" w:hAnsiTheme="minorHAnsi" w:cstheme="minorHAnsi"/>
          <w:spacing w:val="1"/>
        </w:rPr>
        <w:t xml:space="preserve"> </w:t>
      </w:r>
      <w:r w:rsidRPr="00F85C1D">
        <w:rPr>
          <w:rFonts w:asciiTheme="minorHAnsi" w:hAnsiTheme="minorHAnsi" w:cstheme="minorHAnsi"/>
          <w:spacing w:val="-1"/>
        </w:rPr>
        <w:t>copied,</w:t>
      </w:r>
      <w:r w:rsidRPr="00F85C1D">
        <w:rPr>
          <w:rFonts w:asciiTheme="minorHAnsi" w:hAnsiTheme="minorHAnsi" w:cstheme="minorHAnsi"/>
        </w:rPr>
        <w:t xml:space="preserve"> </w:t>
      </w:r>
      <w:r w:rsidRPr="00F85C1D">
        <w:rPr>
          <w:rFonts w:asciiTheme="minorHAnsi" w:hAnsiTheme="minorHAnsi" w:cstheme="minorHAnsi"/>
          <w:spacing w:val="-1"/>
        </w:rPr>
        <w:t>disclosed</w:t>
      </w:r>
      <w:r w:rsidR="00B702E7" w:rsidRPr="00F85C1D">
        <w:rPr>
          <w:rFonts w:asciiTheme="minorHAnsi" w:hAnsiTheme="minorHAnsi" w:cstheme="minorHAnsi"/>
          <w:spacing w:val="-1"/>
        </w:rPr>
        <w:t>,</w:t>
      </w:r>
      <w:r w:rsidRPr="00F85C1D">
        <w:rPr>
          <w:rFonts w:asciiTheme="minorHAnsi" w:hAnsiTheme="minorHAnsi" w:cstheme="minorHAnsi"/>
          <w:spacing w:val="-3"/>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007D39FE" w:rsidRPr="00F85C1D">
        <w:rPr>
          <w:rFonts w:asciiTheme="minorHAnsi" w:hAnsiTheme="minorHAnsi" w:cstheme="minorHAnsi"/>
          <w:spacing w:val="-1"/>
        </w:rPr>
        <w:t xml:space="preserve">retained by the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any</w:t>
      </w:r>
      <w:r w:rsidRPr="00F85C1D">
        <w:rPr>
          <w:rFonts w:asciiTheme="minorHAnsi" w:hAnsiTheme="minorHAnsi" w:cstheme="minorHAnsi"/>
          <w:spacing w:val="1"/>
        </w:rPr>
        <w:t xml:space="preserve"> </w:t>
      </w:r>
      <w:r w:rsidRPr="00F85C1D">
        <w:rPr>
          <w:rFonts w:asciiTheme="minorHAnsi" w:hAnsiTheme="minorHAnsi" w:cstheme="minorHAnsi"/>
          <w:spacing w:val="-1"/>
        </w:rPr>
        <w:t>party</w:t>
      </w:r>
      <w:r w:rsidRPr="00F85C1D">
        <w:rPr>
          <w:rFonts w:asciiTheme="minorHAnsi" w:hAnsiTheme="minorHAnsi" w:cstheme="minorHAnsi"/>
          <w:spacing w:val="1"/>
        </w:rPr>
        <w:t xml:space="preserve"> </w:t>
      </w:r>
      <w:r w:rsidRPr="00F85C1D">
        <w:rPr>
          <w:rFonts w:asciiTheme="minorHAnsi" w:hAnsiTheme="minorHAnsi" w:cstheme="minorHAnsi"/>
          <w:spacing w:val="-1"/>
        </w:rPr>
        <w:t>related to</w:t>
      </w:r>
      <w:r w:rsidRPr="00F85C1D">
        <w:rPr>
          <w:rFonts w:asciiTheme="minorHAnsi" w:hAnsiTheme="minorHAnsi" w:cstheme="minorHAnsi"/>
          <w:spacing w:val="1"/>
        </w:rPr>
        <w:t xml:space="preserve">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for</w:t>
      </w:r>
      <w:r w:rsidRPr="00F85C1D">
        <w:rPr>
          <w:rFonts w:asciiTheme="minorHAnsi" w:hAnsiTheme="minorHAnsi" w:cstheme="minorHAnsi"/>
          <w:spacing w:val="-2"/>
        </w:rPr>
        <w:t xml:space="preserve"> </w:t>
      </w:r>
      <w:r w:rsidRPr="00F85C1D">
        <w:rPr>
          <w:rFonts w:asciiTheme="minorHAnsi" w:hAnsiTheme="minorHAnsi" w:cstheme="minorHAnsi"/>
          <w:spacing w:val="-1"/>
        </w:rPr>
        <w:t>subsequent</w:t>
      </w:r>
      <w:r w:rsidRPr="00F85C1D">
        <w:rPr>
          <w:rFonts w:asciiTheme="minorHAnsi" w:hAnsiTheme="minorHAnsi" w:cstheme="minorHAnsi"/>
          <w:spacing w:val="1"/>
        </w:rPr>
        <w:t xml:space="preserve"> </w:t>
      </w:r>
      <w:r w:rsidRPr="00F85C1D">
        <w:rPr>
          <w:rFonts w:asciiTheme="minorHAnsi" w:hAnsiTheme="minorHAnsi" w:cstheme="minorHAnsi"/>
          <w:spacing w:val="-1"/>
        </w:rPr>
        <w:t>use</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in </w:t>
      </w:r>
      <w:r w:rsidRPr="00F85C1D">
        <w:rPr>
          <w:rFonts w:asciiTheme="minorHAnsi" w:hAnsiTheme="minorHAnsi" w:cstheme="minorHAnsi"/>
          <w:spacing w:val="-2"/>
        </w:rPr>
        <w:t>any</w:t>
      </w:r>
      <w:r w:rsidRPr="00F85C1D">
        <w:rPr>
          <w:rFonts w:asciiTheme="minorHAnsi" w:hAnsiTheme="minorHAnsi" w:cstheme="minorHAnsi"/>
          <w:spacing w:val="1"/>
        </w:rPr>
        <w:t xml:space="preserve"> </w:t>
      </w:r>
      <w:r w:rsidRPr="00F85C1D">
        <w:rPr>
          <w:rFonts w:asciiTheme="minorHAnsi" w:hAnsiTheme="minorHAnsi" w:cstheme="minorHAnsi"/>
          <w:spacing w:val="-1"/>
        </w:rPr>
        <w:t>transaction</w:t>
      </w:r>
      <w:r w:rsidRPr="00F85C1D">
        <w:rPr>
          <w:rFonts w:asciiTheme="minorHAnsi" w:hAnsiTheme="minorHAnsi" w:cstheme="minorHAnsi"/>
          <w:spacing w:val="-3"/>
        </w:rPr>
        <w:t xml:space="preserve"> </w:t>
      </w:r>
      <w:r w:rsidR="007D39FE" w:rsidRPr="00F85C1D">
        <w:rPr>
          <w:rFonts w:asciiTheme="minorHAnsi" w:hAnsiTheme="minorHAnsi" w:cstheme="minorHAnsi"/>
          <w:spacing w:val="-1"/>
        </w:rPr>
        <w:t xml:space="preserve">that </w:t>
      </w:r>
      <w:r w:rsidRPr="00F85C1D">
        <w:rPr>
          <w:rFonts w:asciiTheme="minorHAnsi" w:hAnsiTheme="minorHAnsi" w:cstheme="minorHAnsi"/>
        </w:rPr>
        <w:t xml:space="preserve">does </w:t>
      </w:r>
      <w:r w:rsidRPr="00F85C1D">
        <w:rPr>
          <w:rFonts w:asciiTheme="minorHAnsi" w:hAnsiTheme="minorHAnsi" w:cstheme="minorHAnsi"/>
          <w:spacing w:val="-1"/>
        </w:rPr>
        <w:t>not</w:t>
      </w:r>
      <w:r w:rsidRPr="00F85C1D">
        <w:rPr>
          <w:rFonts w:asciiTheme="minorHAnsi" w:hAnsiTheme="minorHAnsi" w:cstheme="minorHAnsi"/>
          <w:spacing w:val="1"/>
        </w:rPr>
        <w:t xml:space="preserve"> </w:t>
      </w:r>
      <w:r w:rsidRPr="00F85C1D">
        <w:rPr>
          <w:rFonts w:asciiTheme="minorHAnsi" w:hAnsiTheme="minorHAnsi" w:cstheme="minorHAnsi"/>
          <w:spacing w:val="-1"/>
        </w:rPr>
        <w:t>include</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w:t>
      </w:r>
    </w:p>
    <w:p w14:paraId="249B0020" w14:textId="353C36B5" w:rsidR="008D72FA" w:rsidRPr="00F85C1D" w:rsidRDefault="006D3714" w:rsidP="00894770">
      <w:pPr>
        <w:pStyle w:val="BodyText"/>
        <w:numPr>
          <w:ilvl w:val="1"/>
          <w:numId w:val="10"/>
        </w:numPr>
        <w:tabs>
          <w:tab w:val="left" w:pos="630"/>
        </w:tabs>
        <w:spacing w:before="196" w:after="120" w:line="277" w:lineRule="auto"/>
        <w:ind w:left="360" w:right="116" w:firstLine="0"/>
        <w:rPr>
          <w:rFonts w:asciiTheme="minorHAnsi" w:hAnsiTheme="minorHAnsi" w:cstheme="minorHAnsi"/>
        </w:rPr>
      </w:pP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not</w:t>
      </w:r>
      <w:r w:rsidRPr="00F85C1D">
        <w:rPr>
          <w:rFonts w:asciiTheme="minorHAnsi" w:hAnsiTheme="minorHAnsi" w:cstheme="minorHAnsi"/>
          <w:spacing w:val="-2"/>
        </w:rPr>
        <w:t xml:space="preserve"> </w:t>
      </w:r>
      <w:r w:rsidRPr="00F85C1D">
        <w:rPr>
          <w:rFonts w:asciiTheme="minorHAnsi" w:hAnsiTheme="minorHAnsi" w:cstheme="minorHAnsi"/>
          <w:spacing w:val="-1"/>
        </w:rPr>
        <w:t>use</w:t>
      </w:r>
      <w:r w:rsidRPr="00F85C1D">
        <w:rPr>
          <w:rFonts w:asciiTheme="minorHAnsi" w:hAnsiTheme="minorHAnsi" w:cstheme="minorHAnsi"/>
          <w:spacing w:val="1"/>
        </w:rPr>
        <w:t xml:space="preserve"> </w:t>
      </w:r>
      <w:r w:rsidRPr="00F85C1D">
        <w:rPr>
          <w:rFonts w:asciiTheme="minorHAnsi" w:hAnsiTheme="minorHAnsi" w:cstheme="minorHAnsi"/>
          <w:spacing w:val="-1"/>
        </w:rPr>
        <w:t>any</w:t>
      </w:r>
      <w:r w:rsidRPr="00F85C1D">
        <w:rPr>
          <w:rFonts w:asciiTheme="minorHAnsi" w:hAnsiTheme="minorHAnsi" w:cstheme="minorHAnsi"/>
          <w:spacing w:val="1"/>
        </w:rPr>
        <w:t xml:space="preserve"> </w:t>
      </w:r>
      <w:r w:rsidRPr="00F85C1D">
        <w:rPr>
          <w:rFonts w:asciiTheme="minorHAnsi" w:hAnsiTheme="minorHAnsi" w:cstheme="minorHAnsi"/>
          <w:spacing w:val="-1"/>
        </w:rPr>
        <w:t>information collected in connection with</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Services</w:t>
      </w:r>
      <w:r w:rsidRPr="00F85C1D">
        <w:rPr>
          <w:rFonts w:asciiTheme="minorHAnsi" w:hAnsiTheme="minorHAnsi" w:cstheme="minorHAnsi"/>
          <w:spacing w:val="1"/>
        </w:rPr>
        <w:t xml:space="preserve"> </w:t>
      </w:r>
      <w:r w:rsidR="007A2C2D" w:rsidRPr="00F85C1D">
        <w:rPr>
          <w:rFonts w:asciiTheme="minorHAnsi" w:hAnsiTheme="minorHAnsi" w:cstheme="minorHAnsi"/>
          <w:spacing w:val="-1"/>
        </w:rPr>
        <w:t xml:space="preserve">for </w:t>
      </w:r>
      <w:r w:rsidRPr="00F85C1D">
        <w:rPr>
          <w:rFonts w:asciiTheme="minorHAnsi" w:hAnsiTheme="minorHAnsi" w:cstheme="minorHAnsi"/>
          <w:spacing w:val="-2"/>
        </w:rPr>
        <w:t>any</w:t>
      </w:r>
      <w:r w:rsidRPr="00F85C1D">
        <w:rPr>
          <w:rFonts w:asciiTheme="minorHAnsi" w:hAnsiTheme="minorHAnsi" w:cstheme="minorHAnsi"/>
          <w:spacing w:val="1"/>
        </w:rPr>
        <w:t xml:space="preserve"> </w:t>
      </w:r>
      <w:r w:rsidRPr="00F85C1D">
        <w:rPr>
          <w:rFonts w:asciiTheme="minorHAnsi" w:hAnsiTheme="minorHAnsi" w:cstheme="minorHAnsi"/>
          <w:spacing w:val="-1"/>
        </w:rPr>
        <w:t>purpose</w:t>
      </w:r>
      <w:r w:rsidRPr="00F85C1D">
        <w:rPr>
          <w:rFonts w:asciiTheme="minorHAnsi" w:hAnsiTheme="minorHAnsi" w:cstheme="minorHAnsi"/>
          <w:spacing w:val="-2"/>
        </w:rPr>
        <w:t xml:space="preserve"> </w:t>
      </w:r>
      <w:r w:rsidRPr="00F85C1D">
        <w:rPr>
          <w:rFonts w:asciiTheme="minorHAnsi" w:hAnsiTheme="minorHAnsi" w:cstheme="minorHAnsi"/>
        </w:rPr>
        <w:t>other</w:t>
      </w:r>
      <w:r w:rsidRPr="00F85C1D">
        <w:rPr>
          <w:rFonts w:asciiTheme="minorHAnsi" w:hAnsiTheme="minorHAnsi" w:cstheme="minorHAnsi"/>
          <w:spacing w:val="-2"/>
        </w:rPr>
        <w:t xml:space="preserve"> than</w:t>
      </w:r>
      <w:r w:rsidR="00F67B9A" w:rsidRPr="00F85C1D">
        <w:rPr>
          <w:rFonts w:asciiTheme="minorHAnsi" w:hAnsiTheme="minorHAnsi" w:cstheme="minorHAnsi"/>
          <w:spacing w:val="-1"/>
        </w:rPr>
        <w:t xml:space="preserve"> fulfilling its obligations under the </w:t>
      </w:r>
      <w:r w:rsidR="003877A2" w:rsidRPr="00F85C1D">
        <w:rPr>
          <w:rFonts w:asciiTheme="minorHAnsi" w:hAnsiTheme="minorHAnsi" w:cstheme="minorHAnsi"/>
          <w:spacing w:val="-1"/>
        </w:rPr>
        <w:t>c</w:t>
      </w:r>
      <w:r w:rsidR="001A3835" w:rsidRPr="00F85C1D">
        <w:rPr>
          <w:rFonts w:asciiTheme="minorHAnsi" w:hAnsiTheme="minorHAnsi" w:cstheme="minorHAnsi"/>
          <w:spacing w:val="-1"/>
        </w:rPr>
        <w:t>ontract.</w:t>
      </w:r>
    </w:p>
    <w:p w14:paraId="7F556917" w14:textId="3FC5EF1B" w:rsidR="006D3714" w:rsidRPr="00F85C1D" w:rsidRDefault="006D3714" w:rsidP="002435C5">
      <w:pPr>
        <w:pStyle w:val="BodyText"/>
        <w:numPr>
          <w:ilvl w:val="0"/>
          <w:numId w:val="10"/>
        </w:numPr>
        <w:tabs>
          <w:tab w:val="left" w:pos="341"/>
        </w:tabs>
        <w:spacing w:before="37" w:after="120" w:line="276" w:lineRule="auto"/>
        <w:ind w:right="139" w:firstLine="0"/>
        <w:rPr>
          <w:rFonts w:asciiTheme="minorHAnsi" w:hAnsiTheme="minorHAnsi" w:cstheme="minorHAnsi"/>
        </w:rPr>
      </w:pPr>
      <w:r w:rsidRPr="00F85C1D">
        <w:rPr>
          <w:rFonts w:asciiTheme="minorHAnsi" w:hAnsiTheme="minorHAnsi" w:cstheme="minorHAnsi"/>
          <w:b/>
          <w:spacing w:val="-1"/>
        </w:rPr>
        <w:t xml:space="preserve">Data Location: </w:t>
      </w:r>
      <w:r w:rsidR="00BC0DB4" w:rsidRPr="00F85C1D">
        <w:rPr>
          <w:rFonts w:asciiTheme="minorHAnsi" w:hAnsiTheme="minorHAnsi" w:cstheme="minorHAnsi"/>
          <w:spacing w:val="-1"/>
        </w:rPr>
        <w:t>Storage</w:t>
      </w:r>
      <w:r w:rsidR="00BC0DB4" w:rsidRPr="00F85C1D">
        <w:rPr>
          <w:rFonts w:asciiTheme="minorHAnsi" w:hAnsiTheme="minorHAnsi" w:cstheme="minorHAnsi"/>
          <w:spacing w:val="-2"/>
        </w:rPr>
        <w:t xml:space="preserve"> </w:t>
      </w:r>
      <w:r w:rsidR="00BC0DB4" w:rsidRPr="00F85C1D">
        <w:rPr>
          <w:rFonts w:asciiTheme="minorHAnsi" w:hAnsiTheme="minorHAnsi" w:cstheme="minorHAnsi"/>
        </w:rPr>
        <w:t>of</w:t>
      </w:r>
      <w:r w:rsidR="00BC0DB4" w:rsidRPr="00F85C1D">
        <w:rPr>
          <w:rFonts w:asciiTheme="minorHAnsi" w:hAnsiTheme="minorHAnsi" w:cstheme="minorHAnsi"/>
          <w:spacing w:val="-2"/>
        </w:rPr>
        <w:t xml:space="preserve"> </w:t>
      </w:r>
      <w:r w:rsidR="00636D6C" w:rsidRPr="00F85C1D">
        <w:rPr>
          <w:rFonts w:asciiTheme="minorHAnsi" w:hAnsiTheme="minorHAnsi" w:cstheme="minorHAnsi"/>
          <w:spacing w:val="-1"/>
        </w:rPr>
        <w:t>D</w:t>
      </w:r>
      <w:r w:rsidR="00BC0DB4" w:rsidRPr="00F85C1D">
        <w:rPr>
          <w:rFonts w:asciiTheme="minorHAnsi" w:hAnsiTheme="minorHAnsi" w:cstheme="minorHAnsi"/>
          <w:spacing w:val="-1"/>
        </w:rPr>
        <w:t>ata</w:t>
      </w:r>
      <w:r w:rsidR="00BC0DB4" w:rsidRPr="00F85C1D">
        <w:rPr>
          <w:rFonts w:asciiTheme="minorHAnsi" w:hAnsiTheme="minorHAnsi" w:cstheme="minorHAnsi"/>
        </w:rPr>
        <w:t xml:space="preserve"> </w:t>
      </w:r>
      <w:r w:rsidR="00BC0DB4" w:rsidRPr="00F85C1D">
        <w:rPr>
          <w:rFonts w:asciiTheme="minorHAnsi" w:hAnsiTheme="minorHAnsi" w:cstheme="minorHAnsi"/>
          <w:spacing w:val="-1"/>
        </w:rPr>
        <w:t>at</w:t>
      </w:r>
      <w:r w:rsidR="00BC0DB4" w:rsidRPr="00F85C1D">
        <w:rPr>
          <w:rFonts w:asciiTheme="minorHAnsi" w:hAnsiTheme="minorHAnsi" w:cstheme="minorHAnsi"/>
          <w:spacing w:val="-2"/>
        </w:rPr>
        <w:t xml:space="preserve"> </w:t>
      </w:r>
      <w:r w:rsidR="00BC0DB4" w:rsidRPr="00F85C1D">
        <w:rPr>
          <w:rFonts w:asciiTheme="minorHAnsi" w:hAnsiTheme="minorHAnsi" w:cstheme="minorHAnsi"/>
          <w:spacing w:val="-1"/>
        </w:rPr>
        <w:t>rest</w:t>
      </w:r>
      <w:r w:rsidR="00BC0DB4" w:rsidRPr="00F85C1D">
        <w:rPr>
          <w:rFonts w:asciiTheme="minorHAnsi" w:hAnsiTheme="minorHAnsi" w:cstheme="minorHAnsi"/>
          <w:spacing w:val="-2"/>
        </w:rPr>
        <w:t xml:space="preserve"> </w:t>
      </w:r>
      <w:r w:rsidR="00BC0DB4" w:rsidRPr="00F85C1D">
        <w:rPr>
          <w:rFonts w:asciiTheme="minorHAnsi" w:hAnsiTheme="minorHAnsi" w:cstheme="minorHAnsi"/>
          <w:spacing w:val="-1"/>
        </w:rPr>
        <w:t>shall</w:t>
      </w:r>
      <w:r w:rsidR="00BC0DB4" w:rsidRPr="00F85C1D">
        <w:rPr>
          <w:rFonts w:asciiTheme="minorHAnsi" w:hAnsiTheme="minorHAnsi" w:cstheme="minorHAnsi"/>
          <w:spacing w:val="-3"/>
        </w:rPr>
        <w:t xml:space="preserve"> </w:t>
      </w:r>
      <w:r w:rsidR="00BC0DB4" w:rsidRPr="00F85C1D">
        <w:rPr>
          <w:rFonts w:asciiTheme="minorHAnsi" w:hAnsiTheme="minorHAnsi" w:cstheme="minorHAnsi"/>
          <w:spacing w:val="-1"/>
        </w:rPr>
        <w:t>be</w:t>
      </w:r>
      <w:r w:rsidR="00BC0DB4" w:rsidRPr="00F85C1D">
        <w:rPr>
          <w:rFonts w:asciiTheme="minorHAnsi" w:hAnsiTheme="minorHAnsi" w:cstheme="minorHAnsi"/>
          <w:spacing w:val="1"/>
        </w:rPr>
        <w:t xml:space="preserve"> </w:t>
      </w:r>
      <w:r w:rsidR="00BC0DB4" w:rsidRPr="00F85C1D">
        <w:rPr>
          <w:rFonts w:asciiTheme="minorHAnsi" w:hAnsiTheme="minorHAnsi" w:cstheme="minorHAnsi"/>
          <w:spacing w:val="-1"/>
        </w:rPr>
        <w:t>located solely</w:t>
      </w:r>
      <w:r w:rsidR="00BC0DB4" w:rsidRPr="00F85C1D">
        <w:rPr>
          <w:rFonts w:asciiTheme="minorHAnsi" w:hAnsiTheme="minorHAnsi" w:cstheme="minorHAnsi"/>
          <w:spacing w:val="1"/>
        </w:rPr>
        <w:t xml:space="preserve"> </w:t>
      </w:r>
      <w:r w:rsidR="007D39FE" w:rsidRPr="00F85C1D">
        <w:rPr>
          <w:rFonts w:asciiTheme="minorHAnsi" w:hAnsiTheme="minorHAnsi" w:cstheme="minorHAnsi"/>
          <w:spacing w:val="-1"/>
        </w:rPr>
        <w:t xml:space="preserve">in </w:t>
      </w:r>
      <w:r w:rsidR="00BC0DB4" w:rsidRPr="00F85C1D">
        <w:rPr>
          <w:rFonts w:asciiTheme="minorHAnsi" w:hAnsiTheme="minorHAnsi" w:cstheme="minorHAnsi"/>
          <w:spacing w:val="-1"/>
        </w:rPr>
        <w:t>data</w:t>
      </w:r>
      <w:r w:rsidR="00BC0DB4" w:rsidRPr="00F85C1D">
        <w:rPr>
          <w:rFonts w:asciiTheme="minorHAnsi" w:hAnsiTheme="minorHAnsi" w:cstheme="minorHAnsi"/>
        </w:rPr>
        <w:t xml:space="preserve"> </w:t>
      </w:r>
      <w:r w:rsidR="00BC0DB4" w:rsidRPr="00F85C1D">
        <w:rPr>
          <w:rFonts w:asciiTheme="minorHAnsi" w:hAnsiTheme="minorHAnsi" w:cstheme="minorHAnsi"/>
          <w:spacing w:val="-1"/>
        </w:rPr>
        <w:t>centers</w:t>
      </w:r>
      <w:r w:rsidR="00BC0DB4" w:rsidRPr="00F85C1D">
        <w:rPr>
          <w:rFonts w:asciiTheme="minorHAnsi" w:hAnsiTheme="minorHAnsi" w:cstheme="minorHAnsi"/>
        </w:rPr>
        <w:t xml:space="preserve"> </w:t>
      </w:r>
      <w:r w:rsidR="00BC0DB4" w:rsidRPr="00F85C1D">
        <w:rPr>
          <w:rFonts w:asciiTheme="minorHAnsi" w:hAnsiTheme="minorHAnsi" w:cstheme="minorHAnsi"/>
          <w:spacing w:val="-1"/>
        </w:rPr>
        <w:t>in</w:t>
      </w:r>
      <w:r w:rsidR="00BC0DB4" w:rsidRPr="00F85C1D">
        <w:rPr>
          <w:rFonts w:asciiTheme="minorHAnsi" w:hAnsiTheme="minorHAnsi" w:cstheme="minorHAnsi"/>
          <w:spacing w:val="-3"/>
        </w:rPr>
        <w:t xml:space="preserve"> </w:t>
      </w:r>
      <w:r w:rsidR="00BC0DB4" w:rsidRPr="00F85C1D">
        <w:rPr>
          <w:rFonts w:asciiTheme="minorHAnsi" w:hAnsiTheme="minorHAnsi" w:cstheme="minorHAnsi"/>
          <w:spacing w:val="-1"/>
        </w:rPr>
        <w:t>the</w:t>
      </w:r>
      <w:r w:rsidR="00BC0DB4" w:rsidRPr="00F85C1D">
        <w:rPr>
          <w:rFonts w:asciiTheme="minorHAnsi" w:hAnsiTheme="minorHAnsi" w:cstheme="minorHAnsi"/>
          <w:spacing w:val="1"/>
        </w:rPr>
        <w:t xml:space="preserve"> </w:t>
      </w:r>
      <w:r w:rsidR="00BC0DB4" w:rsidRPr="00F85C1D">
        <w:rPr>
          <w:rFonts w:asciiTheme="minorHAnsi" w:hAnsiTheme="minorHAnsi" w:cstheme="minorHAnsi"/>
          <w:spacing w:val="-1"/>
        </w:rPr>
        <w:t xml:space="preserve">United States and </w:t>
      </w:r>
      <w:r w:rsidR="00BC0DB4" w:rsidRPr="00F85C1D">
        <w:rPr>
          <w:rFonts w:asciiTheme="minorHAnsi" w:hAnsiTheme="minorHAnsi" w:cstheme="minorHAnsi"/>
          <w:spacing w:val="-1"/>
        </w:rPr>
        <w:lastRenderedPageBreak/>
        <w:t>t</w:t>
      </w:r>
      <w:r w:rsidRPr="00F85C1D">
        <w:rPr>
          <w:rFonts w:asciiTheme="minorHAnsi" w:hAnsiTheme="minorHAnsi" w:cstheme="minorHAnsi"/>
          <w:spacing w:val="-1"/>
        </w:rPr>
        <w: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provide</w:t>
      </w:r>
      <w:r w:rsidRPr="00F85C1D">
        <w:rPr>
          <w:rFonts w:asciiTheme="minorHAnsi" w:hAnsiTheme="minorHAnsi" w:cstheme="minorHAnsi"/>
          <w:spacing w:val="1"/>
        </w:rPr>
        <w:t xml:space="preserve"> </w:t>
      </w:r>
      <w:r w:rsidRPr="00F85C1D">
        <w:rPr>
          <w:rFonts w:asciiTheme="minorHAnsi" w:hAnsiTheme="minorHAnsi" w:cstheme="minorHAnsi"/>
          <w:spacing w:val="-1"/>
        </w:rPr>
        <w:t>its</w:t>
      </w:r>
      <w:r w:rsidRPr="00F85C1D">
        <w:rPr>
          <w:rFonts w:asciiTheme="minorHAnsi" w:hAnsiTheme="minorHAnsi" w:cstheme="minorHAnsi"/>
        </w:rPr>
        <w:t xml:space="preserve"> </w:t>
      </w:r>
      <w:r w:rsidR="004B5674" w:rsidRPr="00F85C1D">
        <w:rPr>
          <w:rFonts w:asciiTheme="minorHAnsi" w:hAnsiTheme="minorHAnsi" w:cstheme="minorHAnsi"/>
          <w:spacing w:val="-1"/>
        </w:rPr>
        <w:t>S</w:t>
      </w:r>
      <w:r w:rsidRPr="00F85C1D">
        <w:rPr>
          <w:rFonts w:asciiTheme="minorHAnsi" w:hAnsiTheme="minorHAnsi" w:cstheme="minorHAnsi"/>
          <w:spacing w:val="-1"/>
        </w:rPr>
        <w:t>ervices</w:t>
      </w:r>
      <w:r w:rsidRPr="00F85C1D">
        <w:rPr>
          <w:rFonts w:asciiTheme="minorHAnsi" w:hAnsiTheme="minorHAnsi" w:cstheme="minorHAnsi"/>
        </w:rPr>
        <w:t xml:space="preserve"> </w:t>
      </w:r>
      <w:r w:rsidRPr="00F85C1D">
        <w:rPr>
          <w:rFonts w:asciiTheme="minorHAnsi" w:hAnsiTheme="minorHAnsi" w:cstheme="minorHAnsi"/>
          <w:spacing w:val="-1"/>
        </w:rPr>
        <w:t xml:space="preserve">to the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Pr="00F85C1D">
        <w:rPr>
          <w:rFonts w:asciiTheme="minorHAnsi" w:hAnsiTheme="minorHAnsi" w:cstheme="minorHAnsi"/>
          <w:spacing w:val="-1"/>
        </w:rPr>
        <w:t>and its</w:t>
      </w:r>
      <w:r w:rsidRPr="00F85C1D">
        <w:rPr>
          <w:rFonts w:asciiTheme="minorHAnsi" w:hAnsiTheme="minorHAnsi" w:cstheme="minorHAnsi"/>
          <w:spacing w:val="-2"/>
        </w:rPr>
        <w:t xml:space="preserve"> </w:t>
      </w:r>
      <w:r w:rsidR="007D39FE" w:rsidRPr="00F85C1D">
        <w:rPr>
          <w:rFonts w:asciiTheme="minorHAnsi" w:hAnsiTheme="minorHAnsi" w:cstheme="minorHAnsi"/>
          <w:spacing w:val="-1"/>
        </w:rPr>
        <w:t xml:space="preserve">end users </w:t>
      </w:r>
      <w:r w:rsidRPr="00F85C1D">
        <w:rPr>
          <w:rFonts w:asciiTheme="minorHAnsi" w:hAnsiTheme="minorHAnsi" w:cstheme="minorHAnsi"/>
          <w:spacing w:val="-1"/>
        </w:rPr>
        <w:t>solely</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from </w:t>
      </w:r>
      <w:r w:rsidR="00BC0DB4" w:rsidRPr="00F85C1D">
        <w:rPr>
          <w:rFonts w:asciiTheme="minorHAnsi" w:hAnsiTheme="minorHAnsi" w:cstheme="minorHAnsi"/>
          <w:spacing w:val="-1"/>
        </w:rPr>
        <w:t>locations</w:t>
      </w:r>
      <w:r w:rsidR="00BC0DB4" w:rsidRPr="00F85C1D">
        <w:rPr>
          <w:rFonts w:asciiTheme="minorHAnsi" w:hAnsiTheme="minorHAnsi" w:cstheme="minorHAnsi"/>
        </w:rPr>
        <w:t xml:space="preserve"> </w:t>
      </w:r>
      <w:r w:rsidRPr="00F85C1D">
        <w:rPr>
          <w:rFonts w:asciiTheme="minorHAnsi" w:hAnsiTheme="minorHAnsi" w:cstheme="minorHAnsi"/>
          <w:spacing w:val="-1"/>
        </w:rPr>
        <w:t>in</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012111" w:rsidRPr="00F85C1D">
        <w:rPr>
          <w:rFonts w:asciiTheme="minorHAnsi" w:hAnsiTheme="minorHAnsi" w:cstheme="minorHAnsi"/>
          <w:spacing w:val="-1"/>
        </w:rPr>
        <w:t>United States</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not</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store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spacing w:val="-3"/>
        </w:rPr>
        <w:t xml:space="preserve"> </w:t>
      </w:r>
      <w:r w:rsidRPr="00F85C1D">
        <w:rPr>
          <w:rFonts w:asciiTheme="minorHAnsi" w:hAnsiTheme="minorHAnsi" w:cstheme="minorHAnsi"/>
        </w:rPr>
        <w:t>on</w:t>
      </w:r>
      <w:r w:rsidRPr="00F85C1D">
        <w:rPr>
          <w:rFonts w:asciiTheme="minorHAnsi" w:hAnsiTheme="minorHAnsi" w:cstheme="minorHAnsi"/>
          <w:spacing w:val="-1"/>
        </w:rPr>
        <w:t xml:space="preserve"> portable</w:t>
      </w:r>
      <w:r w:rsidRPr="00F85C1D">
        <w:rPr>
          <w:rFonts w:asciiTheme="minorHAnsi" w:hAnsiTheme="minorHAnsi" w:cstheme="minorHAnsi"/>
          <w:spacing w:val="1"/>
        </w:rPr>
        <w:t xml:space="preserve"> </w:t>
      </w:r>
      <w:r w:rsidRPr="00F85C1D">
        <w:rPr>
          <w:rFonts w:asciiTheme="minorHAnsi" w:hAnsiTheme="minorHAnsi" w:cstheme="minorHAnsi"/>
          <w:spacing w:val="-1"/>
        </w:rPr>
        <w:t>devices,</w:t>
      </w:r>
      <w:r w:rsidRPr="00F85C1D">
        <w:rPr>
          <w:rFonts w:asciiTheme="minorHAnsi" w:hAnsiTheme="minorHAnsi" w:cstheme="minorHAnsi"/>
        </w:rPr>
        <w:t xml:space="preserve"> </w:t>
      </w:r>
      <w:r w:rsidRPr="00F85C1D">
        <w:rPr>
          <w:rFonts w:asciiTheme="minorHAnsi" w:hAnsiTheme="minorHAnsi" w:cstheme="minorHAnsi"/>
          <w:spacing w:val="-1"/>
        </w:rPr>
        <w:t>including personal</w:t>
      </w:r>
      <w:r w:rsidR="0060440C" w:rsidRPr="00F85C1D">
        <w:rPr>
          <w:rFonts w:asciiTheme="minorHAnsi" w:hAnsiTheme="minorHAnsi" w:cstheme="minorHAnsi"/>
          <w:spacing w:val="-1"/>
        </w:rPr>
        <w:t xml:space="preserve"> laptop and desktop</w:t>
      </w:r>
      <w:r w:rsidRPr="00F85C1D">
        <w:rPr>
          <w:rFonts w:asciiTheme="minorHAnsi" w:hAnsiTheme="minorHAnsi" w:cstheme="minorHAnsi"/>
        </w:rPr>
        <w:t xml:space="preserve"> </w:t>
      </w:r>
      <w:r w:rsidRPr="00F85C1D">
        <w:rPr>
          <w:rFonts w:asciiTheme="minorHAnsi" w:hAnsiTheme="minorHAnsi" w:cstheme="minorHAnsi"/>
          <w:spacing w:val="-1"/>
        </w:rPr>
        <w:t>computers</w:t>
      </w:r>
      <w:r w:rsidRPr="00F85C1D">
        <w:rPr>
          <w:rFonts w:asciiTheme="minorHAnsi" w:hAnsiTheme="minorHAnsi" w:cstheme="minorHAnsi"/>
          <w:spacing w:val="-2"/>
        </w:rPr>
        <w:t>.</w:t>
      </w:r>
      <w:r w:rsidRPr="00F85C1D">
        <w:rPr>
          <w:rFonts w:asciiTheme="minorHAnsi" w:hAnsiTheme="minorHAnsi" w:cstheme="minorHAnsi"/>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access</w:t>
      </w:r>
      <w:r w:rsidR="001E6845" w:rsidRPr="00F85C1D">
        <w:rPr>
          <w:rFonts w:asciiTheme="minorHAnsi" w:hAnsiTheme="minorHAnsi" w:cstheme="minorHAnsi"/>
          <w:spacing w:val="-1"/>
        </w:rPr>
        <w:t xml:space="preserve"> D</w:t>
      </w:r>
      <w:r w:rsidRPr="00F85C1D">
        <w:rPr>
          <w:rFonts w:asciiTheme="minorHAnsi" w:hAnsiTheme="minorHAnsi" w:cstheme="minorHAnsi"/>
          <w:spacing w:val="-1"/>
        </w:rPr>
        <w:t>ata</w:t>
      </w:r>
      <w:r w:rsidRPr="00F85C1D">
        <w:rPr>
          <w:rFonts w:asciiTheme="minorHAnsi" w:hAnsiTheme="minorHAnsi" w:cstheme="minorHAnsi"/>
          <w:spacing w:val="-3"/>
        </w:rPr>
        <w:t xml:space="preserve"> </w:t>
      </w:r>
      <w:r w:rsidRPr="00F85C1D">
        <w:rPr>
          <w:rFonts w:asciiTheme="minorHAnsi" w:hAnsiTheme="minorHAnsi" w:cstheme="minorHAnsi"/>
          <w:spacing w:val="-1"/>
        </w:rPr>
        <w:t>remotely</w:t>
      </w:r>
      <w:r w:rsidRPr="00F85C1D">
        <w:rPr>
          <w:rFonts w:asciiTheme="minorHAnsi" w:hAnsiTheme="minorHAnsi" w:cstheme="minorHAnsi"/>
          <w:spacing w:val="-2"/>
        </w:rPr>
        <w:t xml:space="preserve"> </w:t>
      </w:r>
      <w:r w:rsidRPr="00F85C1D">
        <w:rPr>
          <w:rFonts w:asciiTheme="minorHAnsi" w:hAnsiTheme="minorHAnsi" w:cstheme="minorHAnsi"/>
          <w:spacing w:val="-1"/>
        </w:rPr>
        <w:t>only</w:t>
      </w:r>
      <w:r w:rsidRPr="00F85C1D">
        <w:rPr>
          <w:rFonts w:asciiTheme="minorHAnsi" w:hAnsiTheme="minorHAnsi" w:cstheme="minorHAnsi"/>
          <w:spacing w:val="1"/>
        </w:rPr>
        <w:t xml:space="preserve"> </w:t>
      </w:r>
      <w:r w:rsidRPr="00F85C1D">
        <w:rPr>
          <w:rFonts w:asciiTheme="minorHAnsi" w:hAnsiTheme="minorHAnsi" w:cstheme="minorHAnsi"/>
          <w:spacing w:val="-2"/>
        </w:rPr>
        <w:t>as</w:t>
      </w:r>
      <w:r w:rsidRPr="00F85C1D">
        <w:rPr>
          <w:rFonts w:asciiTheme="minorHAnsi" w:hAnsiTheme="minorHAnsi" w:cstheme="minorHAnsi"/>
        </w:rPr>
        <w:t xml:space="preserve"> </w:t>
      </w:r>
      <w:r w:rsidRPr="00F85C1D">
        <w:rPr>
          <w:rFonts w:asciiTheme="minorHAnsi" w:hAnsiTheme="minorHAnsi" w:cstheme="minorHAnsi"/>
          <w:spacing w:val="-1"/>
        </w:rPr>
        <w:t>required</w:t>
      </w:r>
      <w:r w:rsidRPr="00F85C1D">
        <w:rPr>
          <w:rFonts w:asciiTheme="minorHAnsi" w:hAnsiTheme="minorHAnsi" w:cstheme="minorHAnsi"/>
          <w:spacing w:val="-3"/>
        </w:rPr>
        <w:t xml:space="preserve"> </w:t>
      </w:r>
      <w:r w:rsidRPr="00F85C1D">
        <w:rPr>
          <w:rFonts w:asciiTheme="minorHAnsi" w:hAnsiTheme="minorHAnsi" w:cstheme="minorHAnsi"/>
        </w:rPr>
        <w:t>to</w:t>
      </w:r>
      <w:r w:rsidRPr="00F85C1D">
        <w:rPr>
          <w:rFonts w:asciiTheme="minorHAnsi" w:hAnsiTheme="minorHAnsi" w:cstheme="minorHAnsi"/>
          <w:spacing w:val="-1"/>
        </w:rPr>
        <w:t xml:space="preserve"> provide</w:t>
      </w:r>
      <w:r w:rsidRPr="00F85C1D">
        <w:rPr>
          <w:rFonts w:asciiTheme="minorHAnsi" w:hAnsiTheme="minorHAnsi" w:cstheme="minorHAnsi"/>
          <w:spacing w:val="-2"/>
        </w:rPr>
        <w:t xml:space="preserve"> </w:t>
      </w:r>
      <w:r w:rsidRPr="00F85C1D">
        <w:rPr>
          <w:rFonts w:asciiTheme="minorHAnsi" w:hAnsiTheme="minorHAnsi" w:cstheme="minorHAnsi"/>
          <w:spacing w:val="-1"/>
        </w:rPr>
        <w:t>technical</w:t>
      </w:r>
      <w:r w:rsidRPr="00F85C1D">
        <w:rPr>
          <w:rFonts w:asciiTheme="minorHAnsi" w:hAnsiTheme="minorHAnsi" w:cstheme="minorHAnsi"/>
        </w:rPr>
        <w:t xml:space="preserve"> </w:t>
      </w:r>
      <w:r w:rsidRPr="00F85C1D">
        <w:rPr>
          <w:rFonts w:asciiTheme="minorHAnsi" w:hAnsiTheme="minorHAnsi" w:cstheme="minorHAnsi"/>
          <w:spacing w:val="-1"/>
        </w:rPr>
        <w:t>support.</w:t>
      </w:r>
      <w:r w:rsidRPr="00F85C1D">
        <w:rPr>
          <w:rFonts w:asciiTheme="minorHAnsi" w:hAnsiTheme="minorHAnsi" w:cstheme="minorHAnsi"/>
          <w:spacing w:val="-3"/>
        </w:rPr>
        <w:t xml:space="preserve">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w:t>
      </w:r>
      <w:r w:rsidR="009F35B9" w:rsidRPr="00F85C1D">
        <w:rPr>
          <w:rFonts w:asciiTheme="minorHAnsi" w:hAnsiTheme="minorHAnsi" w:cstheme="minorHAnsi"/>
          <w:spacing w:val="-1"/>
        </w:rPr>
        <w:t>shall</w:t>
      </w:r>
      <w:r w:rsidR="001E6845" w:rsidRPr="00F85C1D">
        <w:rPr>
          <w:rFonts w:asciiTheme="minorHAnsi" w:hAnsiTheme="minorHAnsi" w:cstheme="minorHAnsi"/>
          <w:spacing w:val="-1"/>
        </w:rPr>
        <w:t xml:space="preserve"> p</w:t>
      </w:r>
      <w:r w:rsidRPr="00F85C1D">
        <w:rPr>
          <w:rFonts w:asciiTheme="minorHAnsi" w:hAnsiTheme="minorHAnsi" w:cstheme="minorHAnsi"/>
          <w:spacing w:val="-1"/>
        </w:rPr>
        <w:t>rovide</w:t>
      </w:r>
      <w:r w:rsidRPr="00F85C1D">
        <w:rPr>
          <w:rFonts w:asciiTheme="minorHAnsi" w:hAnsiTheme="minorHAnsi" w:cstheme="minorHAnsi"/>
          <w:spacing w:val="-2"/>
        </w:rPr>
        <w:t xml:space="preserve"> </w:t>
      </w:r>
      <w:r w:rsidRPr="00F85C1D">
        <w:rPr>
          <w:rFonts w:asciiTheme="minorHAnsi" w:hAnsiTheme="minorHAnsi" w:cstheme="minorHAnsi"/>
          <w:spacing w:val="-1"/>
        </w:rPr>
        <w:t>technical</w:t>
      </w:r>
      <w:r w:rsidRPr="00F85C1D">
        <w:rPr>
          <w:rFonts w:asciiTheme="minorHAnsi" w:hAnsiTheme="minorHAnsi" w:cstheme="minorHAnsi"/>
        </w:rPr>
        <w:t xml:space="preserve"> </w:t>
      </w:r>
      <w:r w:rsidRPr="00F85C1D">
        <w:rPr>
          <w:rFonts w:asciiTheme="minorHAnsi" w:hAnsiTheme="minorHAnsi" w:cstheme="minorHAnsi"/>
          <w:spacing w:val="-1"/>
        </w:rPr>
        <w:t>user</w:t>
      </w:r>
      <w:r w:rsidRPr="00F85C1D">
        <w:rPr>
          <w:rFonts w:asciiTheme="minorHAnsi" w:hAnsiTheme="minorHAnsi" w:cstheme="minorHAnsi"/>
          <w:spacing w:val="-2"/>
        </w:rPr>
        <w:t xml:space="preserve"> </w:t>
      </w:r>
      <w:r w:rsidRPr="00F85C1D">
        <w:rPr>
          <w:rFonts w:asciiTheme="minorHAnsi" w:hAnsiTheme="minorHAnsi" w:cstheme="minorHAnsi"/>
          <w:spacing w:val="-1"/>
        </w:rPr>
        <w:t>support</w:t>
      </w:r>
      <w:r w:rsidRPr="00F85C1D">
        <w:rPr>
          <w:rFonts w:asciiTheme="minorHAnsi" w:hAnsiTheme="minorHAnsi" w:cstheme="minorHAnsi"/>
          <w:spacing w:val="-2"/>
        </w:rPr>
        <w:t xml:space="preserve"> </w:t>
      </w:r>
      <w:r w:rsidRPr="00F85C1D">
        <w:rPr>
          <w:rFonts w:asciiTheme="minorHAnsi" w:hAnsiTheme="minorHAnsi" w:cstheme="minorHAnsi"/>
        </w:rPr>
        <w:t>on</w:t>
      </w:r>
      <w:r w:rsidRPr="00F85C1D">
        <w:rPr>
          <w:rFonts w:asciiTheme="minorHAnsi" w:hAnsiTheme="minorHAnsi" w:cstheme="minorHAnsi"/>
          <w:spacing w:val="-1"/>
        </w:rPr>
        <w:t xml:space="preserve"> </w:t>
      </w:r>
      <w:r w:rsidRPr="00F85C1D">
        <w:rPr>
          <w:rFonts w:asciiTheme="minorHAnsi" w:hAnsiTheme="minorHAnsi" w:cstheme="minorHAnsi"/>
        </w:rPr>
        <w:t>a</w:t>
      </w:r>
      <w:r w:rsidRPr="00F85C1D">
        <w:rPr>
          <w:rFonts w:asciiTheme="minorHAnsi" w:hAnsiTheme="minorHAnsi" w:cstheme="minorHAnsi"/>
          <w:spacing w:val="-3"/>
        </w:rPr>
        <w:t xml:space="preserve"> </w:t>
      </w:r>
      <w:r w:rsidR="00AE58EA" w:rsidRPr="00F85C1D">
        <w:rPr>
          <w:rFonts w:asciiTheme="minorHAnsi" w:hAnsiTheme="minorHAnsi" w:cstheme="minorHAnsi"/>
          <w:spacing w:val="-1"/>
        </w:rPr>
        <w:t>24/7 basis unless specified otherwise in the Service Level Agreement.</w:t>
      </w:r>
    </w:p>
    <w:p w14:paraId="3EBC1038" w14:textId="03045223" w:rsidR="006D3714" w:rsidRPr="00F85C1D" w:rsidRDefault="00B702E7" w:rsidP="002435C5">
      <w:pPr>
        <w:pStyle w:val="Heading4"/>
        <w:numPr>
          <w:ilvl w:val="0"/>
          <w:numId w:val="10"/>
        </w:numPr>
        <w:tabs>
          <w:tab w:val="left" w:pos="341"/>
        </w:tabs>
        <w:spacing w:after="120"/>
        <w:ind w:firstLine="0"/>
        <w:rPr>
          <w:rFonts w:asciiTheme="minorHAnsi" w:hAnsiTheme="minorHAnsi" w:cstheme="minorHAnsi"/>
          <w:b w:val="0"/>
          <w:bCs w:val="0"/>
        </w:rPr>
      </w:pPr>
      <w:r w:rsidRPr="00F85C1D">
        <w:rPr>
          <w:rFonts w:asciiTheme="minorHAnsi" w:hAnsiTheme="minorHAnsi" w:cstheme="minorHAnsi"/>
          <w:spacing w:val="-2"/>
        </w:rPr>
        <w:t xml:space="preserve">Notice Regarding </w:t>
      </w:r>
      <w:r w:rsidR="006D3714" w:rsidRPr="00F85C1D">
        <w:rPr>
          <w:rFonts w:asciiTheme="minorHAnsi" w:hAnsiTheme="minorHAnsi" w:cstheme="minorHAnsi"/>
          <w:spacing w:val="-2"/>
        </w:rPr>
        <w:t>Security</w:t>
      </w:r>
      <w:r w:rsidR="006D3714" w:rsidRPr="00F85C1D">
        <w:rPr>
          <w:rFonts w:asciiTheme="minorHAnsi" w:hAnsiTheme="minorHAnsi" w:cstheme="minorHAnsi"/>
          <w:spacing w:val="-1"/>
        </w:rPr>
        <w:t xml:space="preserve"> Incident</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or</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Data</w:t>
      </w:r>
      <w:r w:rsidR="006D3714" w:rsidRPr="00F85C1D">
        <w:rPr>
          <w:rFonts w:asciiTheme="minorHAnsi" w:hAnsiTheme="minorHAnsi" w:cstheme="minorHAnsi"/>
          <w:spacing w:val="-1"/>
        </w:rPr>
        <w:t xml:space="preserve"> Breach:</w:t>
      </w:r>
    </w:p>
    <w:p w14:paraId="4FC70B69" w14:textId="1C988E9B" w:rsidR="006D3714" w:rsidRPr="00F85C1D" w:rsidRDefault="006D3714" w:rsidP="002435C5">
      <w:pPr>
        <w:pStyle w:val="BodyText"/>
        <w:numPr>
          <w:ilvl w:val="1"/>
          <w:numId w:val="10"/>
        </w:numPr>
        <w:tabs>
          <w:tab w:val="left" w:pos="341"/>
          <w:tab w:val="left" w:pos="1031"/>
        </w:tabs>
        <w:spacing w:after="120" w:line="276" w:lineRule="auto"/>
        <w:ind w:left="119" w:right="167" w:firstLine="0"/>
        <w:rPr>
          <w:rFonts w:asciiTheme="minorHAnsi" w:hAnsiTheme="minorHAnsi" w:cstheme="minorHAnsi"/>
        </w:rPr>
      </w:pPr>
      <w:r w:rsidRPr="00F85C1D">
        <w:rPr>
          <w:rFonts w:asciiTheme="minorHAnsi" w:hAnsiTheme="minorHAnsi" w:cstheme="minorHAnsi"/>
          <w:spacing w:val="-1"/>
        </w:rPr>
        <w:t>Incident</w:t>
      </w:r>
      <w:r w:rsidRPr="00F85C1D">
        <w:rPr>
          <w:rFonts w:asciiTheme="minorHAnsi" w:hAnsiTheme="minorHAnsi" w:cstheme="minorHAnsi"/>
          <w:spacing w:val="1"/>
        </w:rPr>
        <w:t xml:space="preserve"> </w:t>
      </w:r>
      <w:r w:rsidRPr="00F85C1D">
        <w:rPr>
          <w:rFonts w:asciiTheme="minorHAnsi" w:hAnsiTheme="minorHAnsi" w:cstheme="minorHAnsi"/>
          <w:spacing w:val="-1"/>
        </w:rPr>
        <w:t>Response: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w:t>
      </w:r>
      <w:r w:rsidRPr="00F85C1D">
        <w:rPr>
          <w:rFonts w:asciiTheme="minorHAnsi" w:hAnsiTheme="minorHAnsi" w:cstheme="minorHAnsi"/>
          <w:spacing w:val="-1"/>
        </w:rPr>
        <w:t>may</w:t>
      </w:r>
      <w:r w:rsidRPr="00F85C1D">
        <w:rPr>
          <w:rFonts w:asciiTheme="minorHAnsi" w:hAnsiTheme="minorHAnsi" w:cstheme="minorHAnsi"/>
          <w:spacing w:val="1"/>
        </w:rPr>
        <w:t xml:space="preserve"> </w:t>
      </w:r>
      <w:r w:rsidRPr="00F85C1D">
        <w:rPr>
          <w:rFonts w:asciiTheme="minorHAnsi" w:hAnsiTheme="minorHAnsi" w:cstheme="minorHAnsi"/>
          <w:spacing w:val="-1"/>
        </w:rPr>
        <w:t>need to</w:t>
      </w:r>
      <w:r w:rsidRPr="00F85C1D">
        <w:rPr>
          <w:rFonts w:asciiTheme="minorHAnsi" w:hAnsiTheme="minorHAnsi" w:cstheme="minorHAnsi"/>
          <w:spacing w:val="1"/>
        </w:rPr>
        <w:t xml:space="preserve"> </w:t>
      </w:r>
      <w:r w:rsidRPr="00F85C1D">
        <w:rPr>
          <w:rFonts w:asciiTheme="minorHAnsi" w:hAnsiTheme="minorHAnsi" w:cstheme="minorHAnsi"/>
          <w:spacing w:val="-1"/>
        </w:rPr>
        <w:t>communicate</w:t>
      </w:r>
      <w:r w:rsidRPr="00F85C1D">
        <w:rPr>
          <w:rFonts w:asciiTheme="minorHAnsi" w:hAnsiTheme="minorHAnsi" w:cstheme="minorHAnsi"/>
          <w:spacing w:val="-2"/>
        </w:rPr>
        <w:t xml:space="preserve"> </w:t>
      </w:r>
      <w:r w:rsidRPr="00F85C1D">
        <w:rPr>
          <w:rFonts w:asciiTheme="minorHAnsi" w:hAnsiTheme="minorHAnsi" w:cstheme="minorHAnsi"/>
          <w:spacing w:val="-1"/>
        </w:rPr>
        <w:t>with</w:t>
      </w:r>
      <w:r w:rsidRPr="00F85C1D">
        <w:rPr>
          <w:rFonts w:asciiTheme="minorHAnsi" w:hAnsiTheme="minorHAnsi" w:cstheme="minorHAnsi"/>
          <w:spacing w:val="-3"/>
        </w:rPr>
        <w:t xml:space="preserve"> </w:t>
      </w:r>
      <w:r w:rsidRPr="00F85C1D">
        <w:rPr>
          <w:rFonts w:asciiTheme="minorHAnsi" w:hAnsiTheme="minorHAnsi" w:cstheme="minorHAnsi"/>
          <w:spacing w:val="-1"/>
        </w:rPr>
        <w:t>outside</w:t>
      </w:r>
      <w:r w:rsidRPr="00F85C1D">
        <w:rPr>
          <w:rFonts w:asciiTheme="minorHAnsi" w:hAnsiTheme="minorHAnsi" w:cstheme="minorHAnsi"/>
          <w:spacing w:val="1"/>
        </w:rPr>
        <w:t xml:space="preserve"> </w:t>
      </w:r>
      <w:r w:rsidRPr="00F85C1D">
        <w:rPr>
          <w:rFonts w:asciiTheme="minorHAnsi" w:hAnsiTheme="minorHAnsi" w:cstheme="minorHAnsi"/>
          <w:spacing w:val="-1"/>
        </w:rPr>
        <w:t>parties</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regarding </w:t>
      </w:r>
      <w:r w:rsidRPr="00F85C1D">
        <w:rPr>
          <w:rFonts w:asciiTheme="minorHAnsi" w:hAnsiTheme="minorHAnsi" w:cstheme="minorHAnsi"/>
        </w:rPr>
        <w:t>a</w:t>
      </w:r>
      <w:r w:rsidRPr="00F85C1D">
        <w:rPr>
          <w:rFonts w:asciiTheme="minorHAnsi" w:hAnsiTheme="minorHAnsi" w:cstheme="minorHAnsi"/>
          <w:spacing w:val="45"/>
        </w:rPr>
        <w:t xml:space="preserve"> </w:t>
      </w:r>
      <w:r w:rsidR="00FC4C9B" w:rsidRPr="00F85C1D">
        <w:rPr>
          <w:rFonts w:asciiTheme="minorHAnsi" w:hAnsiTheme="minorHAnsi" w:cstheme="minorHAnsi"/>
          <w:spacing w:val="-1"/>
        </w:rPr>
        <w:t>Security I</w:t>
      </w:r>
      <w:r w:rsidRPr="00F85C1D">
        <w:rPr>
          <w:rFonts w:asciiTheme="minorHAnsi" w:hAnsiTheme="minorHAnsi" w:cstheme="minorHAnsi"/>
          <w:spacing w:val="-1"/>
        </w:rPr>
        <w:t>ncident,</w:t>
      </w:r>
      <w:r w:rsidRPr="00F85C1D">
        <w:rPr>
          <w:rFonts w:asciiTheme="minorHAnsi" w:hAnsiTheme="minorHAnsi" w:cstheme="minorHAnsi"/>
          <w:spacing w:val="-2"/>
        </w:rPr>
        <w:t xml:space="preserve"> </w:t>
      </w:r>
      <w:r w:rsidRPr="00F85C1D">
        <w:rPr>
          <w:rFonts w:asciiTheme="minorHAnsi" w:hAnsiTheme="minorHAnsi" w:cstheme="minorHAnsi"/>
          <w:spacing w:val="-1"/>
        </w:rPr>
        <w:t>which</w:t>
      </w:r>
      <w:r w:rsidRPr="00F85C1D">
        <w:rPr>
          <w:rFonts w:asciiTheme="minorHAnsi" w:hAnsiTheme="minorHAnsi" w:cstheme="minorHAnsi"/>
          <w:spacing w:val="-3"/>
        </w:rPr>
        <w:t xml:space="preserve"> </w:t>
      </w:r>
      <w:r w:rsidRPr="00F85C1D">
        <w:rPr>
          <w:rFonts w:asciiTheme="minorHAnsi" w:hAnsiTheme="minorHAnsi" w:cstheme="minorHAnsi"/>
          <w:spacing w:val="-1"/>
        </w:rPr>
        <w:t>may</w:t>
      </w:r>
      <w:r w:rsidRPr="00F85C1D">
        <w:rPr>
          <w:rFonts w:asciiTheme="minorHAnsi" w:hAnsiTheme="minorHAnsi" w:cstheme="minorHAnsi"/>
          <w:spacing w:val="1"/>
        </w:rPr>
        <w:t xml:space="preserve"> </w:t>
      </w:r>
      <w:r w:rsidRPr="00F85C1D">
        <w:rPr>
          <w:rFonts w:asciiTheme="minorHAnsi" w:hAnsiTheme="minorHAnsi" w:cstheme="minorHAnsi"/>
          <w:spacing w:val="-1"/>
        </w:rPr>
        <w:t>include</w:t>
      </w:r>
      <w:r w:rsidRPr="00F85C1D">
        <w:rPr>
          <w:rFonts w:asciiTheme="minorHAnsi" w:hAnsiTheme="minorHAnsi" w:cstheme="minorHAnsi"/>
          <w:spacing w:val="1"/>
        </w:rPr>
        <w:t xml:space="preserve"> </w:t>
      </w:r>
      <w:r w:rsidRPr="00F85C1D">
        <w:rPr>
          <w:rFonts w:asciiTheme="minorHAnsi" w:hAnsiTheme="minorHAnsi" w:cstheme="minorHAnsi"/>
          <w:spacing w:val="-1"/>
        </w:rPr>
        <w:t>contacting law</w:t>
      </w:r>
      <w:r w:rsidRPr="00F85C1D">
        <w:rPr>
          <w:rFonts w:asciiTheme="minorHAnsi" w:hAnsiTheme="minorHAnsi" w:cstheme="minorHAnsi"/>
          <w:spacing w:val="-2"/>
        </w:rPr>
        <w:t xml:space="preserve"> </w:t>
      </w:r>
      <w:r w:rsidRPr="00F85C1D">
        <w:rPr>
          <w:rFonts w:asciiTheme="minorHAnsi" w:hAnsiTheme="minorHAnsi" w:cstheme="minorHAnsi"/>
          <w:spacing w:val="-1"/>
        </w:rPr>
        <w:t>enforcement,</w:t>
      </w:r>
      <w:r w:rsidRPr="00F85C1D">
        <w:rPr>
          <w:rFonts w:asciiTheme="minorHAnsi" w:hAnsiTheme="minorHAnsi" w:cstheme="minorHAnsi"/>
        </w:rPr>
        <w:t xml:space="preserve"> </w:t>
      </w:r>
      <w:r w:rsidRPr="00F85C1D">
        <w:rPr>
          <w:rFonts w:asciiTheme="minorHAnsi" w:hAnsiTheme="minorHAnsi" w:cstheme="minorHAnsi"/>
          <w:spacing w:val="-1"/>
        </w:rPr>
        <w:t>fielding</w:t>
      </w:r>
      <w:r w:rsidRPr="00F85C1D">
        <w:rPr>
          <w:rFonts w:asciiTheme="minorHAnsi" w:hAnsiTheme="minorHAnsi" w:cstheme="minorHAnsi"/>
          <w:spacing w:val="-3"/>
        </w:rPr>
        <w:t xml:space="preserve"> </w:t>
      </w:r>
      <w:r w:rsidRPr="00F85C1D">
        <w:rPr>
          <w:rFonts w:asciiTheme="minorHAnsi" w:hAnsiTheme="minorHAnsi" w:cstheme="minorHAnsi"/>
          <w:spacing w:val="-1"/>
        </w:rPr>
        <w:t>media</w:t>
      </w:r>
      <w:r w:rsidRPr="00F85C1D">
        <w:rPr>
          <w:rFonts w:asciiTheme="minorHAnsi" w:hAnsiTheme="minorHAnsi" w:cstheme="minorHAnsi"/>
        </w:rPr>
        <w:t xml:space="preserve"> </w:t>
      </w:r>
      <w:r w:rsidRPr="00F85C1D">
        <w:rPr>
          <w:rFonts w:asciiTheme="minorHAnsi" w:hAnsiTheme="minorHAnsi" w:cstheme="minorHAnsi"/>
          <w:spacing w:val="-1"/>
        </w:rPr>
        <w:t>inquiries</w:t>
      </w:r>
      <w:r w:rsidR="000540CA"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and</w:t>
      </w:r>
      <w:r w:rsidRPr="00F85C1D">
        <w:rPr>
          <w:rFonts w:asciiTheme="minorHAnsi" w:hAnsiTheme="minorHAnsi" w:cstheme="minorHAnsi"/>
          <w:spacing w:val="51"/>
        </w:rPr>
        <w:t xml:space="preserve"> </w:t>
      </w:r>
      <w:r w:rsidRPr="00F85C1D">
        <w:rPr>
          <w:rFonts w:asciiTheme="minorHAnsi" w:hAnsiTheme="minorHAnsi" w:cstheme="minorHAnsi"/>
          <w:spacing w:val="-1"/>
        </w:rPr>
        <w:t>seeking</w:t>
      </w:r>
      <w:r w:rsidRPr="00F85C1D">
        <w:rPr>
          <w:rFonts w:asciiTheme="minorHAnsi" w:hAnsiTheme="minorHAnsi" w:cstheme="minorHAnsi"/>
          <w:spacing w:val="-3"/>
        </w:rPr>
        <w:t xml:space="preserve"> </w:t>
      </w:r>
      <w:r w:rsidRPr="00F85C1D">
        <w:rPr>
          <w:rFonts w:asciiTheme="minorHAnsi" w:hAnsiTheme="minorHAnsi" w:cstheme="minorHAnsi"/>
          <w:spacing w:val="-1"/>
        </w:rPr>
        <w:t>external</w:t>
      </w:r>
      <w:r w:rsidRPr="00F85C1D">
        <w:rPr>
          <w:rFonts w:asciiTheme="minorHAnsi" w:hAnsiTheme="minorHAnsi" w:cstheme="minorHAnsi"/>
        </w:rPr>
        <w:t xml:space="preserve"> </w:t>
      </w:r>
      <w:r w:rsidRPr="00F85C1D">
        <w:rPr>
          <w:rFonts w:asciiTheme="minorHAnsi" w:hAnsiTheme="minorHAnsi" w:cstheme="minorHAnsi"/>
          <w:spacing w:val="-1"/>
        </w:rPr>
        <w:t>expertise</w:t>
      </w:r>
      <w:r w:rsidRPr="00F85C1D">
        <w:rPr>
          <w:rFonts w:asciiTheme="minorHAnsi" w:hAnsiTheme="minorHAnsi" w:cstheme="minorHAnsi"/>
          <w:spacing w:val="-4"/>
        </w:rPr>
        <w:t xml:space="preserve"> </w:t>
      </w:r>
      <w:r w:rsidRPr="00F85C1D">
        <w:rPr>
          <w:rFonts w:asciiTheme="minorHAnsi" w:hAnsiTheme="minorHAnsi" w:cstheme="minorHAnsi"/>
          <w:spacing w:val="-1"/>
        </w:rPr>
        <w:t>as</w:t>
      </w:r>
      <w:r w:rsidRPr="00F85C1D">
        <w:rPr>
          <w:rFonts w:asciiTheme="minorHAnsi" w:hAnsiTheme="minorHAnsi" w:cstheme="minorHAnsi"/>
        </w:rPr>
        <w:t xml:space="preserve"> </w:t>
      </w:r>
      <w:r w:rsidRPr="00F85C1D">
        <w:rPr>
          <w:rFonts w:asciiTheme="minorHAnsi" w:hAnsiTheme="minorHAnsi" w:cstheme="minorHAnsi"/>
          <w:spacing w:val="-1"/>
        </w:rPr>
        <w:t>mutually</w:t>
      </w:r>
      <w:r w:rsidRPr="00F85C1D">
        <w:rPr>
          <w:rFonts w:asciiTheme="minorHAnsi" w:hAnsiTheme="minorHAnsi" w:cstheme="minorHAnsi"/>
          <w:spacing w:val="1"/>
        </w:rPr>
        <w:t xml:space="preserve"> </w:t>
      </w:r>
      <w:r w:rsidRPr="00F85C1D">
        <w:rPr>
          <w:rFonts w:asciiTheme="minorHAnsi" w:hAnsiTheme="minorHAnsi" w:cstheme="minorHAnsi"/>
          <w:spacing w:val="-1"/>
        </w:rPr>
        <w:t>agreed upon,</w:t>
      </w:r>
      <w:r w:rsidRPr="00F85C1D">
        <w:rPr>
          <w:rFonts w:asciiTheme="minorHAnsi" w:hAnsiTheme="minorHAnsi" w:cstheme="minorHAnsi"/>
        </w:rPr>
        <w:t xml:space="preserve"> </w:t>
      </w:r>
      <w:r w:rsidRPr="00F85C1D">
        <w:rPr>
          <w:rFonts w:asciiTheme="minorHAnsi" w:hAnsiTheme="minorHAnsi" w:cstheme="minorHAnsi"/>
          <w:spacing w:val="-1"/>
        </w:rPr>
        <w:t>defined by</w:t>
      </w:r>
      <w:r w:rsidRPr="00F85C1D">
        <w:rPr>
          <w:rFonts w:asciiTheme="minorHAnsi" w:hAnsiTheme="minorHAnsi" w:cstheme="minorHAnsi"/>
          <w:spacing w:val="1"/>
        </w:rPr>
        <w:t xml:space="preserve"> </w:t>
      </w:r>
      <w:r w:rsidRPr="00F85C1D">
        <w:rPr>
          <w:rFonts w:asciiTheme="minorHAnsi" w:hAnsiTheme="minorHAnsi" w:cstheme="minorHAnsi"/>
          <w:spacing w:val="-2"/>
        </w:rPr>
        <w:t>law</w:t>
      </w:r>
      <w:r w:rsidR="00A4041F" w:rsidRPr="00F85C1D">
        <w:rPr>
          <w:rFonts w:asciiTheme="minorHAnsi" w:hAnsiTheme="minorHAnsi" w:cstheme="minorHAnsi"/>
          <w:spacing w:val="-2"/>
        </w:rPr>
        <w:t>,</w:t>
      </w:r>
      <w:r w:rsidRPr="00F85C1D">
        <w:rPr>
          <w:rFonts w:asciiTheme="minorHAnsi" w:hAnsiTheme="minorHAnsi" w:cstheme="minorHAnsi"/>
          <w:spacing w:val="-2"/>
        </w:rPr>
        <w:t xml:space="preserve"> </w:t>
      </w:r>
      <w:r w:rsidRPr="00F85C1D">
        <w:rPr>
          <w:rFonts w:asciiTheme="minorHAnsi" w:hAnsiTheme="minorHAnsi" w:cstheme="minorHAnsi"/>
        </w:rPr>
        <w:t xml:space="preserve">or </w:t>
      </w:r>
      <w:r w:rsidRPr="00F85C1D">
        <w:rPr>
          <w:rFonts w:asciiTheme="minorHAnsi" w:hAnsiTheme="minorHAnsi" w:cstheme="minorHAnsi"/>
          <w:spacing w:val="-1"/>
        </w:rPr>
        <w:t>contained</w:t>
      </w:r>
      <w:r w:rsidRPr="00F85C1D">
        <w:rPr>
          <w:rFonts w:asciiTheme="minorHAnsi" w:hAnsiTheme="minorHAnsi" w:cstheme="minorHAnsi"/>
          <w:spacing w:val="-3"/>
        </w:rPr>
        <w:t xml:space="preserve"> </w:t>
      </w:r>
      <w:r w:rsidRPr="00F85C1D">
        <w:rPr>
          <w:rFonts w:asciiTheme="minorHAnsi" w:hAnsiTheme="minorHAnsi" w:cstheme="minorHAnsi"/>
          <w:spacing w:val="-1"/>
        </w:rPr>
        <w:t>in 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007D39FE" w:rsidRPr="00F85C1D">
        <w:rPr>
          <w:rFonts w:asciiTheme="minorHAnsi" w:hAnsiTheme="minorHAnsi" w:cstheme="minorHAnsi"/>
          <w:spacing w:val="-1"/>
        </w:rPr>
        <w:t xml:space="preserve">ontract. </w:t>
      </w:r>
      <w:r w:rsidR="00FC4C9B" w:rsidRPr="00F85C1D">
        <w:rPr>
          <w:rFonts w:asciiTheme="minorHAnsi" w:hAnsiTheme="minorHAnsi" w:cstheme="minorHAnsi"/>
          <w:spacing w:val="-1"/>
        </w:rPr>
        <w:t>Discussing Security I</w:t>
      </w:r>
      <w:r w:rsidRPr="00F85C1D">
        <w:rPr>
          <w:rFonts w:asciiTheme="minorHAnsi" w:hAnsiTheme="minorHAnsi" w:cstheme="minorHAnsi"/>
          <w:spacing w:val="-1"/>
        </w:rPr>
        <w:t>ncidents</w:t>
      </w:r>
      <w:r w:rsidR="00B702E7" w:rsidRPr="00F85C1D">
        <w:rPr>
          <w:rFonts w:asciiTheme="minorHAnsi" w:hAnsiTheme="minorHAnsi" w:cstheme="minorHAnsi"/>
          <w:spacing w:val="-1"/>
        </w:rPr>
        <w:t xml:space="preserve"> and Data Breaches</w:t>
      </w:r>
      <w:r w:rsidRPr="00F85C1D">
        <w:rPr>
          <w:rFonts w:asciiTheme="minorHAnsi" w:hAnsiTheme="minorHAnsi" w:cstheme="minorHAnsi"/>
        </w:rPr>
        <w:t xml:space="preserve"> </w:t>
      </w:r>
      <w:r w:rsidRPr="00F85C1D">
        <w:rPr>
          <w:rFonts w:asciiTheme="minorHAnsi" w:hAnsiTheme="minorHAnsi" w:cstheme="minorHAnsi"/>
          <w:spacing w:val="-1"/>
        </w:rPr>
        <w:t>with</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00F223E2" w:rsidRPr="00F85C1D">
        <w:rPr>
          <w:rFonts w:asciiTheme="minorHAnsi" w:hAnsiTheme="minorHAnsi" w:cstheme="minorHAnsi"/>
          <w:spacing w:val="1"/>
        </w:rPr>
        <w:t xml:space="preserve">must </w:t>
      </w:r>
      <w:r w:rsidRPr="00F85C1D">
        <w:rPr>
          <w:rFonts w:asciiTheme="minorHAnsi" w:hAnsiTheme="minorHAnsi" w:cstheme="minorHAnsi"/>
          <w:spacing w:val="-2"/>
        </w:rPr>
        <w:t>be</w:t>
      </w:r>
      <w:r w:rsidRPr="00F85C1D">
        <w:rPr>
          <w:rFonts w:asciiTheme="minorHAnsi" w:hAnsiTheme="minorHAnsi" w:cstheme="minorHAnsi"/>
          <w:spacing w:val="1"/>
        </w:rPr>
        <w:t xml:space="preserve"> </w:t>
      </w:r>
      <w:r w:rsidRPr="00F85C1D">
        <w:rPr>
          <w:rFonts w:asciiTheme="minorHAnsi" w:hAnsiTheme="minorHAnsi" w:cstheme="minorHAnsi"/>
          <w:spacing w:val="-1"/>
        </w:rPr>
        <w:t>handled</w:t>
      </w:r>
      <w:r w:rsidRPr="00F85C1D">
        <w:rPr>
          <w:rFonts w:asciiTheme="minorHAnsi" w:hAnsiTheme="minorHAnsi" w:cstheme="minorHAnsi"/>
          <w:spacing w:val="-3"/>
        </w:rPr>
        <w:t xml:space="preserve"> </w:t>
      </w:r>
      <w:r w:rsidRPr="00F85C1D">
        <w:rPr>
          <w:rFonts w:asciiTheme="minorHAnsi" w:hAnsiTheme="minorHAnsi" w:cstheme="minorHAnsi"/>
        </w:rPr>
        <w:t>on</w:t>
      </w:r>
      <w:r w:rsidRPr="00F85C1D">
        <w:rPr>
          <w:rFonts w:asciiTheme="minorHAnsi" w:hAnsiTheme="minorHAnsi" w:cstheme="minorHAnsi"/>
          <w:spacing w:val="-1"/>
        </w:rPr>
        <w:t xml:space="preserve"> an</w:t>
      </w:r>
      <w:r w:rsidRPr="00F85C1D">
        <w:rPr>
          <w:rFonts w:asciiTheme="minorHAnsi" w:hAnsiTheme="minorHAnsi" w:cstheme="minorHAnsi"/>
          <w:spacing w:val="-3"/>
        </w:rPr>
        <w:t xml:space="preserve"> </w:t>
      </w:r>
      <w:r w:rsidRPr="00F85C1D">
        <w:rPr>
          <w:rFonts w:asciiTheme="minorHAnsi" w:hAnsiTheme="minorHAnsi" w:cstheme="minorHAnsi"/>
          <w:spacing w:val="-1"/>
        </w:rPr>
        <w:t>urgent</w:t>
      </w:r>
      <w:r w:rsidRPr="00F85C1D">
        <w:rPr>
          <w:rFonts w:asciiTheme="minorHAnsi" w:hAnsiTheme="minorHAnsi" w:cstheme="minorHAnsi"/>
          <w:spacing w:val="1"/>
        </w:rPr>
        <w:t xml:space="preserve"> </w:t>
      </w:r>
      <w:r w:rsidRPr="00F85C1D">
        <w:rPr>
          <w:rFonts w:asciiTheme="minorHAnsi" w:hAnsiTheme="minorHAnsi" w:cstheme="minorHAnsi"/>
          <w:spacing w:val="-1"/>
        </w:rPr>
        <w:t>basis,</w:t>
      </w:r>
      <w:r w:rsidRPr="00F85C1D">
        <w:rPr>
          <w:rFonts w:asciiTheme="minorHAnsi" w:hAnsiTheme="minorHAnsi" w:cstheme="minorHAnsi"/>
          <w:spacing w:val="-2"/>
        </w:rPr>
        <w:t xml:space="preserve"> </w:t>
      </w:r>
      <w:r w:rsidRPr="00F85C1D">
        <w:rPr>
          <w:rFonts w:asciiTheme="minorHAnsi" w:hAnsiTheme="minorHAnsi" w:cstheme="minorHAnsi"/>
          <w:spacing w:val="-1"/>
        </w:rPr>
        <w:t>as</w:t>
      </w:r>
      <w:r w:rsidRPr="00F85C1D">
        <w:rPr>
          <w:rFonts w:asciiTheme="minorHAnsi" w:hAnsiTheme="minorHAnsi" w:cstheme="minorHAnsi"/>
        </w:rPr>
        <w:t xml:space="preserve"> </w:t>
      </w:r>
      <w:r w:rsidRPr="00F85C1D">
        <w:rPr>
          <w:rFonts w:asciiTheme="minorHAnsi" w:hAnsiTheme="minorHAnsi" w:cstheme="minorHAnsi"/>
          <w:spacing w:val="-1"/>
        </w:rPr>
        <w:t>part</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ontractor’s</w:t>
      </w:r>
      <w:r w:rsidRPr="00F85C1D">
        <w:rPr>
          <w:rFonts w:asciiTheme="minorHAnsi" w:hAnsiTheme="minorHAnsi" w:cstheme="minorHAnsi"/>
        </w:rPr>
        <w:t xml:space="preserve"> </w:t>
      </w:r>
      <w:r w:rsidRPr="00F85C1D">
        <w:rPr>
          <w:rFonts w:asciiTheme="minorHAnsi" w:hAnsiTheme="minorHAnsi" w:cstheme="minorHAnsi"/>
          <w:spacing w:val="-1"/>
        </w:rPr>
        <w:t>communication</w:t>
      </w:r>
      <w:r w:rsidRPr="00F85C1D">
        <w:rPr>
          <w:rFonts w:asciiTheme="minorHAnsi" w:hAnsiTheme="minorHAnsi" w:cstheme="minorHAnsi"/>
          <w:spacing w:val="-3"/>
        </w:rPr>
        <w:t xml:space="preserve"> </w:t>
      </w:r>
      <w:r w:rsidRPr="00F85C1D">
        <w:rPr>
          <w:rFonts w:asciiTheme="minorHAnsi" w:hAnsiTheme="minorHAnsi" w:cstheme="minorHAnsi"/>
          <w:spacing w:val="-1"/>
        </w:rPr>
        <w:t>and mitigation processes</w:t>
      </w:r>
      <w:r w:rsidRPr="00F85C1D">
        <w:rPr>
          <w:rFonts w:asciiTheme="minorHAnsi" w:hAnsiTheme="minorHAnsi" w:cstheme="minorHAnsi"/>
        </w:rPr>
        <w:t xml:space="preserve"> </w:t>
      </w:r>
      <w:r w:rsidRPr="00F85C1D">
        <w:rPr>
          <w:rFonts w:asciiTheme="minorHAnsi" w:hAnsiTheme="minorHAnsi" w:cstheme="minorHAnsi"/>
          <w:spacing w:val="-2"/>
        </w:rPr>
        <w:t>as</w:t>
      </w:r>
      <w:r w:rsidRPr="00F85C1D">
        <w:rPr>
          <w:rFonts w:asciiTheme="minorHAnsi" w:hAnsiTheme="minorHAnsi" w:cstheme="minorHAnsi"/>
        </w:rPr>
        <w:t xml:space="preserve"> </w:t>
      </w:r>
      <w:r w:rsidR="002435C5" w:rsidRPr="00F85C1D">
        <w:rPr>
          <w:rFonts w:asciiTheme="minorHAnsi" w:hAnsiTheme="minorHAnsi" w:cstheme="minorHAnsi"/>
          <w:spacing w:val="-1"/>
        </w:rPr>
        <w:t xml:space="preserve">mutually </w:t>
      </w:r>
      <w:r w:rsidRPr="00F85C1D">
        <w:rPr>
          <w:rFonts w:asciiTheme="minorHAnsi" w:hAnsiTheme="minorHAnsi" w:cstheme="minorHAnsi"/>
          <w:spacing w:val="-1"/>
        </w:rPr>
        <w:t>agreed upon</w:t>
      </w:r>
      <w:r w:rsidR="00B702E7" w:rsidRPr="00F85C1D">
        <w:rPr>
          <w:rFonts w:asciiTheme="minorHAnsi" w:hAnsiTheme="minorHAnsi" w:cstheme="minorHAnsi"/>
          <w:spacing w:val="-1"/>
        </w:rPr>
        <w:t xml:space="preserve"> in the Service Level Agreement</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 xml:space="preserve">contained in </w:t>
      </w:r>
      <w:r w:rsidRPr="00F85C1D">
        <w:rPr>
          <w:rFonts w:asciiTheme="minorHAnsi" w:hAnsiTheme="minorHAnsi" w:cstheme="minorHAnsi"/>
          <w:spacing w:val="-2"/>
        </w:rPr>
        <w:t xml:space="preserve">the </w:t>
      </w:r>
      <w:r w:rsidR="003877A2" w:rsidRPr="00F85C1D">
        <w:rPr>
          <w:rFonts w:asciiTheme="minorHAnsi" w:hAnsiTheme="minorHAnsi" w:cstheme="minorHAnsi"/>
          <w:spacing w:val="-1"/>
        </w:rPr>
        <w:t>c</w:t>
      </w:r>
      <w:r w:rsidR="0071493F" w:rsidRPr="00F85C1D">
        <w:rPr>
          <w:rFonts w:asciiTheme="minorHAnsi" w:hAnsiTheme="minorHAnsi" w:cstheme="minorHAnsi"/>
          <w:spacing w:val="-1"/>
        </w:rPr>
        <w:t>ontract</w:t>
      </w:r>
      <w:r w:rsidR="001A3835" w:rsidRPr="00F85C1D">
        <w:rPr>
          <w:rFonts w:asciiTheme="minorHAnsi" w:hAnsiTheme="minorHAnsi" w:cstheme="minorHAnsi"/>
          <w:spacing w:val="-1"/>
        </w:rPr>
        <w:t>, and in accordance with IC 4-1-11 and IC 24-4.9 as they may apply.</w:t>
      </w:r>
    </w:p>
    <w:p w14:paraId="220D9789" w14:textId="7E3FAD38" w:rsidR="006D3714" w:rsidRPr="00F85C1D" w:rsidRDefault="006D3714" w:rsidP="002435C5">
      <w:pPr>
        <w:pStyle w:val="BodyText"/>
        <w:numPr>
          <w:ilvl w:val="1"/>
          <w:numId w:val="10"/>
        </w:numPr>
        <w:tabs>
          <w:tab w:val="left" w:pos="341"/>
          <w:tab w:val="left" w:pos="1041"/>
        </w:tabs>
        <w:spacing w:before="197" w:after="120" w:line="277" w:lineRule="auto"/>
        <w:ind w:left="119" w:right="315" w:firstLine="0"/>
        <w:rPr>
          <w:rFonts w:asciiTheme="minorHAnsi" w:hAnsiTheme="minorHAnsi" w:cstheme="minorHAnsi"/>
        </w:rPr>
      </w:pPr>
      <w:r w:rsidRPr="00F85C1D">
        <w:rPr>
          <w:rFonts w:asciiTheme="minorHAnsi" w:hAnsiTheme="minorHAnsi" w:cstheme="minorHAnsi"/>
          <w:spacing w:val="-1"/>
        </w:rPr>
        <w:t>Security</w:t>
      </w:r>
      <w:r w:rsidRPr="00F85C1D">
        <w:rPr>
          <w:rFonts w:asciiTheme="minorHAnsi" w:hAnsiTheme="minorHAnsi" w:cstheme="minorHAnsi"/>
          <w:spacing w:val="1"/>
        </w:rPr>
        <w:t xml:space="preserve"> </w:t>
      </w:r>
      <w:r w:rsidRPr="00F85C1D">
        <w:rPr>
          <w:rFonts w:asciiTheme="minorHAnsi" w:hAnsiTheme="minorHAnsi" w:cstheme="minorHAnsi"/>
          <w:spacing w:val="-1"/>
        </w:rPr>
        <w:t>Incident</w:t>
      </w:r>
      <w:r w:rsidRPr="00F85C1D">
        <w:rPr>
          <w:rFonts w:asciiTheme="minorHAnsi" w:hAnsiTheme="minorHAnsi" w:cstheme="minorHAnsi"/>
          <w:spacing w:val="1"/>
        </w:rPr>
        <w:t xml:space="preserve"> </w:t>
      </w:r>
      <w:r w:rsidRPr="00F85C1D">
        <w:rPr>
          <w:rFonts w:asciiTheme="minorHAnsi" w:hAnsiTheme="minorHAnsi" w:cstheme="minorHAnsi"/>
          <w:spacing w:val="-1"/>
        </w:rPr>
        <w:t>Reporting Requirements:</w:t>
      </w:r>
      <w:r w:rsidRPr="00F85C1D">
        <w:rPr>
          <w:rFonts w:asciiTheme="minorHAnsi" w:hAnsiTheme="minorHAnsi" w:cstheme="minorHAnsi"/>
          <w:spacing w:val="1"/>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report</w:t>
      </w:r>
      <w:r w:rsidRPr="00F85C1D">
        <w:rPr>
          <w:rFonts w:asciiTheme="minorHAnsi" w:hAnsiTheme="minorHAnsi" w:cstheme="minorHAnsi"/>
          <w:spacing w:val="-2"/>
        </w:rPr>
        <w:t xml:space="preserve"> </w:t>
      </w:r>
      <w:r w:rsidRPr="00F85C1D">
        <w:rPr>
          <w:rFonts w:asciiTheme="minorHAnsi" w:hAnsiTheme="minorHAnsi" w:cstheme="minorHAnsi"/>
        </w:rPr>
        <w:t xml:space="preserve">a </w:t>
      </w:r>
      <w:r w:rsidR="00DF3C68" w:rsidRPr="00F85C1D">
        <w:rPr>
          <w:rFonts w:asciiTheme="minorHAnsi" w:hAnsiTheme="minorHAnsi" w:cstheme="minorHAnsi"/>
          <w:spacing w:val="-1"/>
        </w:rPr>
        <w:t>S</w:t>
      </w:r>
      <w:r w:rsidRPr="00F85C1D">
        <w:rPr>
          <w:rFonts w:asciiTheme="minorHAnsi" w:hAnsiTheme="minorHAnsi" w:cstheme="minorHAnsi"/>
          <w:spacing w:val="-1"/>
        </w:rPr>
        <w:t>ecurity</w:t>
      </w:r>
      <w:r w:rsidRPr="00F85C1D">
        <w:rPr>
          <w:rFonts w:asciiTheme="minorHAnsi" w:hAnsiTheme="minorHAnsi" w:cstheme="minorHAnsi"/>
          <w:spacing w:val="1"/>
        </w:rPr>
        <w:t xml:space="preserve"> </w:t>
      </w:r>
      <w:r w:rsidR="00DF3C68" w:rsidRPr="00F85C1D">
        <w:rPr>
          <w:rFonts w:asciiTheme="minorHAnsi" w:hAnsiTheme="minorHAnsi" w:cstheme="minorHAnsi"/>
          <w:spacing w:val="-1"/>
        </w:rPr>
        <w:t>I</w:t>
      </w:r>
      <w:r w:rsidRPr="00F85C1D">
        <w:rPr>
          <w:rFonts w:asciiTheme="minorHAnsi" w:hAnsiTheme="minorHAnsi" w:cstheme="minorHAnsi"/>
          <w:spacing w:val="-1"/>
        </w:rPr>
        <w:t>ncident</w:t>
      </w:r>
      <w:r w:rsidRPr="00F85C1D">
        <w:rPr>
          <w:rFonts w:asciiTheme="minorHAnsi" w:hAnsiTheme="minorHAnsi" w:cstheme="minorHAnsi"/>
          <w:spacing w:val="-2"/>
        </w:rPr>
        <w:t xml:space="preserve"> </w:t>
      </w:r>
      <w:r w:rsidR="007D39FE" w:rsidRPr="00F85C1D">
        <w:rPr>
          <w:rFonts w:asciiTheme="minorHAnsi" w:hAnsiTheme="minorHAnsi" w:cstheme="minorHAnsi"/>
        </w:rPr>
        <w:t xml:space="preserve">to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BC2A3D" w:rsidRPr="00F85C1D">
        <w:rPr>
          <w:rFonts w:asciiTheme="minorHAnsi" w:hAnsiTheme="minorHAnsi" w:cstheme="minorHAnsi"/>
          <w:spacing w:val="-1"/>
        </w:rPr>
        <w:t>State</w:t>
      </w:r>
      <w:r w:rsidR="00A4041F" w:rsidRPr="00F85C1D">
        <w:rPr>
          <w:rFonts w:asciiTheme="minorHAnsi" w:hAnsiTheme="minorHAnsi" w:cstheme="minorHAnsi"/>
          <w:spacing w:val="1"/>
        </w:rPr>
        <w:t>-</w:t>
      </w:r>
      <w:r w:rsidRPr="00F85C1D">
        <w:rPr>
          <w:rFonts w:asciiTheme="minorHAnsi" w:hAnsiTheme="minorHAnsi" w:cstheme="minorHAnsi"/>
          <w:spacing w:val="-1"/>
        </w:rPr>
        <w:t>identified contact</w:t>
      </w:r>
      <w:r w:rsidR="000540CA" w:rsidRPr="00F85C1D">
        <w:rPr>
          <w:rFonts w:asciiTheme="minorHAnsi" w:hAnsiTheme="minorHAnsi" w:cstheme="minorHAnsi"/>
          <w:spacing w:val="-1"/>
        </w:rPr>
        <w:t>(s)</w:t>
      </w:r>
      <w:r w:rsidRPr="00F85C1D">
        <w:rPr>
          <w:rFonts w:asciiTheme="minorHAnsi" w:hAnsiTheme="minorHAnsi" w:cstheme="minorHAnsi"/>
          <w:spacing w:val="1"/>
        </w:rPr>
        <w:t xml:space="preserve"> </w:t>
      </w:r>
      <w:r w:rsidR="00B702E7" w:rsidRPr="00F85C1D">
        <w:rPr>
          <w:rFonts w:asciiTheme="minorHAnsi" w:hAnsiTheme="minorHAnsi" w:cstheme="minorHAnsi"/>
          <w:spacing w:val="-1"/>
        </w:rPr>
        <w:t>as soon as possible</w:t>
      </w:r>
      <w:r w:rsidR="00F03C17" w:rsidRPr="00F85C1D">
        <w:rPr>
          <w:rFonts w:asciiTheme="minorHAnsi" w:hAnsiTheme="minorHAnsi" w:cstheme="minorHAnsi"/>
          <w:spacing w:val="-1"/>
        </w:rPr>
        <w:t xml:space="preserve"> by telephone and email</w:t>
      </w:r>
      <w:r w:rsidR="00926567" w:rsidRPr="00F85C1D">
        <w:rPr>
          <w:rFonts w:asciiTheme="minorHAnsi" w:hAnsiTheme="minorHAnsi" w:cstheme="minorHAnsi"/>
          <w:spacing w:val="-1"/>
        </w:rPr>
        <w:t xml:space="preserve">, but in no case later than </w:t>
      </w:r>
      <w:r w:rsidR="00103C67" w:rsidRPr="00F85C1D">
        <w:rPr>
          <w:rFonts w:asciiTheme="minorHAnsi" w:hAnsiTheme="minorHAnsi" w:cstheme="minorHAnsi"/>
          <w:spacing w:val="-1"/>
        </w:rPr>
        <w:t>two (</w:t>
      </w:r>
      <w:r w:rsidR="00926567" w:rsidRPr="00F85C1D">
        <w:rPr>
          <w:rFonts w:asciiTheme="minorHAnsi" w:hAnsiTheme="minorHAnsi" w:cstheme="minorHAnsi"/>
          <w:spacing w:val="-1"/>
        </w:rPr>
        <w:t>2</w:t>
      </w:r>
      <w:r w:rsidR="00103C67" w:rsidRPr="00F85C1D">
        <w:rPr>
          <w:rFonts w:asciiTheme="minorHAnsi" w:hAnsiTheme="minorHAnsi" w:cstheme="minorHAnsi"/>
          <w:spacing w:val="-1"/>
        </w:rPr>
        <w:t>)</w:t>
      </w:r>
      <w:r w:rsidR="00926567" w:rsidRPr="00F85C1D">
        <w:rPr>
          <w:rFonts w:asciiTheme="minorHAnsi" w:hAnsiTheme="minorHAnsi" w:cstheme="minorHAnsi"/>
          <w:spacing w:val="-1"/>
        </w:rPr>
        <w:t xml:space="preserve"> days after the Security Incident occurs</w:t>
      </w:r>
      <w:r w:rsidR="00A4041F" w:rsidRPr="00F85C1D">
        <w:rPr>
          <w:rFonts w:asciiTheme="minorHAnsi" w:hAnsiTheme="minorHAnsi" w:cstheme="minorHAnsi"/>
          <w:spacing w:val="-1"/>
        </w:rPr>
        <w:t>.</w:t>
      </w:r>
      <w:r w:rsidR="00A4041F" w:rsidRPr="00F85C1D">
        <w:rPr>
          <w:rFonts w:asciiTheme="minorHAnsi" w:hAnsiTheme="minorHAnsi" w:cstheme="minorHAnsi"/>
          <w:spacing w:val="-2"/>
        </w:rPr>
        <w:t xml:space="preserve"> </w:t>
      </w:r>
      <w:r w:rsidR="00A4041F" w:rsidRPr="00F85C1D">
        <w:rPr>
          <w:rFonts w:asciiTheme="minorHAnsi" w:hAnsiTheme="minorHAnsi" w:cstheme="minorHAnsi"/>
        </w:rPr>
        <w:t xml:space="preserve">Notice requirements </w:t>
      </w:r>
      <w:r w:rsidR="00B702E7" w:rsidRPr="00F85C1D">
        <w:rPr>
          <w:rFonts w:asciiTheme="minorHAnsi" w:hAnsiTheme="minorHAnsi" w:cstheme="minorHAnsi"/>
        </w:rPr>
        <w:t xml:space="preserve">may be clarified </w:t>
      </w:r>
      <w:r w:rsidRPr="00F85C1D">
        <w:rPr>
          <w:rFonts w:asciiTheme="minorHAnsi" w:hAnsiTheme="minorHAnsi" w:cstheme="minorHAnsi"/>
          <w:spacing w:val="-1"/>
        </w:rPr>
        <w:t>in the</w:t>
      </w:r>
      <w:r w:rsidRPr="00F85C1D">
        <w:rPr>
          <w:rFonts w:asciiTheme="minorHAnsi" w:hAnsiTheme="minorHAnsi" w:cstheme="minorHAnsi"/>
          <w:spacing w:val="-2"/>
        </w:rPr>
        <w:t xml:space="preserve"> </w:t>
      </w:r>
      <w:r w:rsidR="00F24085" w:rsidRPr="00F85C1D">
        <w:rPr>
          <w:rFonts w:asciiTheme="minorHAnsi" w:hAnsiTheme="minorHAnsi" w:cstheme="minorHAnsi"/>
          <w:spacing w:val="-1"/>
        </w:rPr>
        <w:t>Service Level Agreement</w:t>
      </w:r>
      <w:r w:rsidR="003739D6" w:rsidRPr="00F85C1D">
        <w:rPr>
          <w:rFonts w:asciiTheme="minorHAnsi" w:hAnsiTheme="minorHAnsi" w:cstheme="minorHAnsi"/>
          <w:spacing w:val="-1"/>
        </w:rPr>
        <w:t xml:space="preserve"> and shall be construed in accordance with IC 4-1-11 and IC 24-4.9 as they may apply.</w:t>
      </w:r>
    </w:p>
    <w:p w14:paraId="7E7B14D1" w14:textId="5B5F8A93" w:rsidR="006D3714" w:rsidRPr="00F85C1D" w:rsidRDefault="00B702E7" w:rsidP="002435C5">
      <w:pPr>
        <w:pStyle w:val="BodyText"/>
        <w:numPr>
          <w:ilvl w:val="1"/>
          <w:numId w:val="10"/>
        </w:numPr>
        <w:tabs>
          <w:tab w:val="left" w:pos="341"/>
          <w:tab w:val="left" w:pos="1020"/>
        </w:tabs>
        <w:spacing w:before="195" w:after="120" w:line="276" w:lineRule="auto"/>
        <w:ind w:left="119" w:right="315" w:firstLine="0"/>
        <w:rPr>
          <w:rFonts w:asciiTheme="minorHAnsi" w:hAnsiTheme="minorHAnsi" w:cstheme="minorHAnsi"/>
        </w:rPr>
      </w:pPr>
      <w:r w:rsidRPr="00F85C1D">
        <w:rPr>
          <w:rFonts w:asciiTheme="minorHAnsi" w:hAnsiTheme="minorHAnsi" w:cstheme="minorHAnsi"/>
          <w:spacing w:val="-1"/>
        </w:rPr>
        <w:t xml:space="preserve">Data </w:t>
      </w:r>
      <w:r w:rsidR="006D3714" w:rsidRPr="00F85C1D">
        <w:rPr>
          <w:rFonts w:asciiTheme="minorHAnsi" w:hAnsiTheme="minorHAnsi" w:cstheme="minorHAnsi"/>
          <w:spacing w:val="-1"/>
        </w:rPr>
        <w:t>Breach</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 xml:space="preserve">Reporting Requirements: </w:t>
      </w:r>
      <w:r w:rsidRPr="00F85C1D">
        <w:rPr>
          <w:rFonts w:asciiTheme="minorHAnsi" w:hAnsiTheme="minorHAnsi" w:cstheme="minorHAnsi"/>
          <w:spacing w:val="-1"/>
        </w:rPr>
        <w:t>If a</w:t>
      </w:r>
      <w:r w:rsidR="006D3714" w:rsidRPr="00F85C1D">
        <w:rPr>
          <w:rFonts w:asciiTheme="minorHAnsi" w:hAnsiTheme="minorHAnsi" w:cstheme="minorHAnsi"/>
          <w:spacing w:val="-3"/>
        </w:rPr>
        <w:t xml:space="preserve"> </w:t>
      </w:r>
      <w:r w:rsidR="00636D6C" w:rsidRPr="00F85C1D">
        <w:rPr>
          <w:rFonts w:asciiTheme="minorHAnsi" w:hAnsiTheme="minorHAnsi" w:cstheme="minorHAnsi"/>
          <w:spacing w:val="-1"/>
        </w:rPr>
        <w:t>D</w:t>
      </w:r>
      <w:r w:rsidR="006D3714" w:rsidRPr="00F85C1D">
        <w:rPr>
          <w:rFonts w:asciiTheme="minorHAnsi" w:hAnsiTheme="minorHAnsi" w:cstheme="minorHAnsi"/>
          <w:spacing w:val="-1"/>
        </w:rPr>
        <w:t>ata</w:t>
      </w:r>
      <w:r w:rsidR="001E6845" w:rsidRPr="00F85C1D">
        <w:rPr>
          <w:rFonts w:asciiTheme="minorHAnsi" w:hAnsiTheme="minorHAnsi" w:cstheme="minorHAnsi"/>
          <w:spacing w:val="-1"/>
        </w:rPr>
        <w:t xml:space="preserve"> B</w:t>
      </w:r>
      <w:r w:rsidR="006D3714" w:rsidRPr="00F85C1D">
        <w:rPr>
          <w:rFonts w:asciiTheme="minorHAnsi" w:hAnsiTheme="minorHAnsi" w:cstheme="minorHAnsi"/>
          <w:spacing w:val="-1"/>
        </w:rPr>
        <w:t>reach</w:t>
      </w:r>
      <w:r w:rsidRPr="00F85C1D">
        <w:rPr>
          <w:rFonts w:asciiTheme="minorHAnsi" w:hAnsiTheme="minorHAnsi" w:cstheme="minorHAnsi"/>
          <w:spacing w:val="-1"/>
        </w:rPr>
        <w:t xml:space="preserve"> occurs</w:t>
      </w:r>
      <w:r w:rsidR="006D3714" w:rsidRPr="00F85C1D">
        <w:rPr>
          <w:rFonts w:asciiTheme="minorHAnsi" w:hAnsiTheme="minorHAnsi" w:cstheme="minorHAnsi"/>
          <w:spacing w:val="-1"/>
        </w:rPr>
        <w:t>,</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the</w:t>
      </w:r>
      <w:r w:rsidR="006D3714"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006D3714" w:rsidRPr="00F85C1D">
        <w:rPr>
          <w:rFonts w:asciiTheme="minorHAnsi" w:hAnsiTheme="minorHAnsi" w:cstheme="minorHAnsi"/>
          <w:spacing w:val="-1"/>
        </w:rPr>
        <w:t>ontractor</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shall</w:t>
      </w:r>
      <w:r w:rsidR="003739D6" w:rsidRPr="00F85C1D">
        <w:rPr>
          <w:rFonts w:asciiTheme="minorHAnsi" w:hAnsiTheme="minorHAnsi" w:cstheme="minorHAnsi"/>
          <w:spacing w:val="-1"/>
        </w:rPr>
        <w:t xml:space="preserve"> do the following in accordance with IC 4-1-11 and IC 24-4.9 as they may apply</w:t>
      </w:r>
      <w:r w:rsidR="00A4041F" w:rsidRPr="00F85C1D">
        <w:rPr>
          <w:rFonts w:asciiTheme="minorHAnsi" w:hAnsiTheme="minorHAnsi" w:cstheme="minorHAnsi"/>
          <w:spacing w:val="-1"/>
        </w:rPr>
        <w:t>:</w:t>
      </w:r>
      <w:r w:rsidR="006D3714" w:rsidRPr="00F85C1D">
        <w:rPr>
          <w:rFonts w:asciiTheme="minorHAnsi" w:hAnsiTheme="minorHAnsi" w:cstheme="minorHAnsi"/>
          <w:spacing w:val="-3"/>
        </w:rPr>
        <w:t xml:space="preserve"> </w:t>
      </w:r>
      <w:r w:rsidR="006D3714" w:rsidRPr="00F85C1D">
        <w:rPr>
          <w:rFonts w:asciiTheme="minorHAnsi" w:hAnsiTheme="minorHAnsi" w:cstheme="minorHAnsi"/>
        </w:rPr>
        <w:t>(1)</w:t>
      </w:r>
      <w:r w:rsidR="006D3714" w:rsidRPr="00F85C1D">
        <w:rPr>
          <w:rFonts w:asciiTheme="minorHAnsi" w:hAnsiTheme="minorHAnsi" w:cstheme="minorHAnsi"/>
          <w:spacing w:val="-5"/>
        </w:rPr>
        <w:t xml:space="preserve"> </w:t>
      </w:r>
      <w:r w:rsidR="006D3714" w:rsidRPr="00F85C1D">
        <w:rPr>
          <w:rFonts w:asciiTheme="minorHAnsi" w:hAnsiTheme="minorHAnsi" w:cstheme="minorHAnsi"/>
          <w:spacing w:val="-1"/>
        </w:rPr>
        <w:t>as</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soon as</w:t>
      </w:r>
      <w:r w:rsidR="006D3714" w:rsidRPr="00F85C1D">
        <w:rPr>
          <w:rFonts w:asciiTheme="minorHAnsi" w:hAnsiTheme="minorHAnsi" w:cstheme="minorHAnsi"/>
          <w:spacing w:val="-2"/>
        </w:rPr>
        <w:t xml:space="preserve"> </w:t>
      </w:r>
      <w:r w:rsidR="00A4041F" w:rsidRPr="00F85C1D">
        <w:rPr>
          <w:rFonts w:asciiTheme="minorHAnsi" w:hAnsiTheme="minorHAnsi" w:cstheme="minorHAnsi"/>
          <w:spacing w:val="-1"/>
        </w:rPr>
        <w:t xml:space="preserve">possible </w:t>
      </w:r>
      <w:r w:rsidR="006D3714" w:rsidRPr="00F85C1D">
        <w:rPr>
          <w:rFonts w:asciiTheme="minorHAnsi" w:hAnsiTheme="minorHAnsi" w:cstheme="minorHAnsi"/>
          <w:spacing w:val="-1"/>
        </w:rPr>
        <w:t>notify the</w:t>
      </w:r>
      <w:r w:rsidR="006D3714"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001E6845" w:rsidRPr="00F85C1D">
        <w:rPr>
          <w:rFonts w:asciiTheme="minorHAnsi" w:hAnsiTheme="minorHAnsi" w:cstheme="minorHAnsi"/>
          <w:spacing w:val="-1"/>
        </w:rPr>
        <w:t>-identified contact(s)</w:t>
      </w:r>
      <w:r w:rsidRPr="00F85C1D">
        <w:rPr>
          <w:rFonts w:asciiTheme="minorHAnsi" w:hAnsiTheme="minorHAnsi" w:cstheme="minorHAnsi"/>
          <w:spacing w:val="-1"/>
        </w:rPr>
        <w:t xml:space="preserve"> by telephone and email</w:t>
      </w:r>
      <w:r w:rsidR="006D3714" w:rsidRPr="00F85C1D">
        <w:rPr>
          <w:rFonts w:asciiTheme="minorHAnsi" w:hAnsiTheme="minorHAnsi" w:cstheme="minorHAnsi"/>
          <w:spacing w:val="-1"/>
        </w:rPr>
        <w:t>,</w:t>
      </w:r>
      <w:r w:rsidR="006D3714" w:rsidRPr="00F85C1D">
        <w:rPr>
          <w:rFonts w:asciiTheme="minorHAnsi" w:hAnsiTheme="minorHAnsi" w:cstheme="minorHAnsi"/>
        </w:rPr>
        <w:t xml:space="preserve"> </w:t>
      </w:r>
      <w:r w:rsidR="00926567" w:rsidRPr="00F85C1D">
        <w:rPr>
          <w:rFonts w:asciiTheme="minorHAnsi" w:hAnsiTheme="minorHAnsi" w:cstheme="minorHAnsi"/>
        </w:rPr>
        <w:t>but in no case later than two</w:t>
      </w:r>
      <w:r w:rsidR="00103C67" w:rsidRPr="00F85C1D">
        <w:rPr>
          <w:rFonts w:asciiTheme="minorHAnsi" w:hAnsiTheme="minorHAnsi" w:cstheme="minorHAnsi"/>
        </w:rPr>
        <w:t xml:space="preserve"> (2)</w:t>
      </w:r>
      <w:r w:rsidR="00926567" w:rsidRPr="00F85C1D">
        <w:rPr>
          <w:rFonts w:asciiTheme="minorHAnsi" w:hAnsiTheme="minorHAnsi" w:cstheme="minorHAnsi"/>
        </w:rPr>
        <w:t xml:space="preserve"> days after the Data Breach occurs </w:t>
      </w:r>
      <w:r w:rsidR="006D3714" w:rsidRPr="00F85C1D">
        <w:rPr>
          <w:rFonts w:asciiTheme="minorHAnsi" w:hAnsiTheme="minorHAnsi" w:cstheme="minorHAnsi"/>
          <w:spacing w:val="-1"/>
        </w:rPr>
        <w:t>unless</w:t>
      </w:r>
      <w:r w:rsidR="006D3714" w:rsidRPr="00F85C1D">
        <w:rPr>
          <w:rFonts w:asciiTheme="minorHAnsi" w:hAnsiTheme="minorHAnsi" w:cstheme="minorHAnsi"/>
        </w:rPr>
        <w:t xml:space="preserve"> </w:t>
      </w:r>
      <w:r w:rsidR="00A4041F" w:rsidRPr="00F85C1D">
        <w:rPr>
          <w:rFonts w:asciiTheme="minorHAnsi" w:hAnsiTheme="minorHAnsi" w:cstheme="minorHAnsi"/>
        </w:rPr>
        <w:t xml:space="preserve">a </w:t>
      </w:r>
      <w:r w:rsidR="006D3714" w:rsidRPr="00F85C1D">
        <w:rPr>
          <w:rFonts w:asciiTheme="minorHAnsi" w:hAnsiTheme="minorHAnsi" w:cstheme="minorHAnsi"/>
          <w:spacing w:val="-1"/>
        </w:rPr>
        <w:t>shorter</w:t>
      </w:r>
      <w:r w:rsidR="006D3714" w:rsidRPr="00F85C1D">
        <w:rPr>
          <w:rFonts w:asciiTheme="minorHAnsi" w:hAnsiTheme="minorHAnsi" w:cstheme="minorHAnsi"/>
          <w:spacing w:val="-2"/>
        </w:rPr>
        <w:t xml:space="preserve"> </w:t>
      </w:r>
      <w:r w:rsidR="00A4041F" w:rsidRPr="00F85C1D">
        <w:rPr>
          <w:rFonts w:asciiTheme="minorHAnsi" w:hAnsiTheme="minorHAnsi" w:cstheme="minorHAnsi"/>
          <w:spacing w:val="-1"/>
        </w:rPr>
        <w:t>notice period</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is</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required</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by</w:t>
      </w:r>
      <w:r w:rsidR="006D3714" w:rsidRPr="00F85C1D">
        <w:rPr>
          <w:rFonts w:asciiTheme="minorHAnsi" w:hAnsiTheme="minorHAnsi" w:cstheme="minorHAnsi"/>
          <w:spacing w:val="1"/>
        </w:rPr>
        <w:t xml:space="preserve"> </w:t>
      </w:r>
      <w:r w:rsidR="007D39FE" w:rsidRPr="00F85C1D">
        <w:rPr>
          <w:rFonts w:asciiTheme="minorHAnsi" w:hAnsiTheme="minorHAnsi" w:cstheme="minorHAnsi"/>
          <w:spacing w:val="-1"/>
        </w:rPr>
        <w:t xml:space="preserve">applicable </w:t>
      </w:r>
      <w:r w:rsidR="00A4041F" w:rsidRPr="00F85C1D">
        <w:rPr>
          <w:rFonts w:asciiTheme="minorHAnsi" w:hAnsiTheme="minorHAnsi" w:cstheme="minorHAnsi"/>
          <w:spacing w:val="-1"/>
        </w:rPr>
        <w:t>law;</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and (2)</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take</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commercially</w:t>
      </w:r>
      <w:r w:rsidR="00A4041F" w:rsidRPr="00F85C1D">
        <w:rPr>
          <w:rFonts w:asciiTheme="minorHAnsi" w:hAnsiTheme="minorHAnsi" w:cstheme="minorHAnsi"/>
          <w:spacing w:val="1"/>
        </w:rPr>
        <w:t>-</w:t>
      </w:r>
      <w:r w:rsidR="006D3714" w:rsidRPr="00F85C1D">
        <w:rPr>
          <w:rFonts w:asciiTheme="minorHAnsi" w:hAnsiTheme="minorHAnsi" w:cstheme="minorHAnsi"/>
          <w:spacing w:val="-1"/>
        </w:rPr>
        <w:t>reasonable</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measures</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to</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address</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the</w:t>
      </w:r>
      <w:r w:rsidR="006D3714" w:rsidRPr="00F85C1D">
        <w:rPr>
          <w:rFonts w:asciiTheme="minorHAnsi" w:hAnsiTheme="minorHAnsi" w:cstheme="minorHAnsi"/>
          <w:spacing w:val="1"/>
        </w:rPr>
        <w:t xml:space="preserve"> </w:t>
      </w:r>
      <w:r w:rsidR="00636D6C" w:rsidRPr="00F85C1D">
        <w:rPr>
          <w:rFonts w:asciiTheme="minorHAnsi" w:hAnsiTheme="minorHAnsi" w:cstheme="minorHAnsi"/>
          <w:spacing w:val="-1"/>
        </w:rPr>
        <w:t>D</w:t>
      </w:r>
      <w:r w:rsidR="006D3714" w:rsidRPr="00F85C1D">
        <w:rPr>
          <w:rFonts w:asciiTheme="minorHAnsi" w:hAnsiTheme="minorHAnsi" w:cstheme="minorHAnsi"/>
          <w:spacing w:val="-1"/>
        </w:rPr>
        <w:t>ata</w:t>
      </w:r>
      <w:r w:rsidR="006D3714" w:rsidRPr="00F85C1D">
        <w:rPr>
          <w:rFonts w:asciiTheme="minorHAnsi" w:hAnsiTheme="minorHAnsi" w:cstheme="minorHAnsi"/>
        </w:rPr>
        <w:t xml:space="preserve"> </w:t>
      </w:r>
      <w:r w:rsidR="00636D6C" w:rsidRPr="00F85C1D">
        <w:rPr>
          <w:rFonts w:asciiTheme="minorHAnsi" w:hAnsiTheme="minorHAnsi" w:cstheme="minorHAnsi"/>
          <w:spacing w:val="-1"/>
        </w:rPr>
        <w:t>B</w:t>
      </w:r>
      <w:r w:rsidR="006D3714" w:rsidRPr="00F85C1D">
        <w:rPr>
          <w:rFonts w:asciiTheme="minorHAnsi" w:hAnsiTheme="minorHAnsi" w:cstheme="minorHAnsi"/>
          <w:spacing w:val="-1"/>
        </w:rPr>
        <w:t xml:space="preserve">reach </w:t>
      </w:r>
      <w:r w:rsidR="006D3714" w:rsidRPr="00F85C1D">
        <w:rPr>
          <w:rFonts w:asciiTheme="minorHAnsi" w:hAnsiTheme="minorHAnsi" w:cstheme="minorHAnsi"/>
          <w:spacing w:val="-2"/>
        </w:rPr>
        <w:t>in</w:t>
      </w:r>
      <w:r w:rsidR="006D3714" w:rsidRPr="00F85C1D">
        <w:rPr>
          <w:rFonts w:asciiTheme="minorHAnsi" w:hAnsiTheme="minorHAnsi" w:cstheme="minorHAnsi"/>
          <w:spacing w:val="-1"/>
        </w:rPr>
        <w:t xml:space="preserve"> </w:t>
      </w:r>
      <w:r w:rsidR="006D3714" w:rsidRPr="00F85C1D">
        <w:rPr>
          <w:rFonts w:asciiTheme="minorHAnsi" w:hAnsiTheme="minorHAnsi" w:cstheme="minorHAnsi"/>
        </w:rPr>
        <w:t xml:space="preserve">a </w:t>
      </w:r>
      <w:r w:rsidR="006D3714" w:rsidRPr="00F85C1D">
        <w:rPr>
          <w:rFonts w:asciiTheme="minorHAnsi" w:hAnsiTheme="minorHAnsi" w:cstheme="minorHAnsi"/>
          <w:spacing w:val="-1"/>
        </w:rPr>
        <w:t>timely</w:t>
      </w:r>
      <w:r w:rsidR="006D3714" w:rsidRPr="00F85C1D">
        <w:rPr>
          <w:rFonts w:asciiTheme="minorHAnsi" w:hAnsiTheme="minorHAnsi" w:cstheme="minorHAnsi"/>
          <w:spacing w:val="33"/>
        </w:rPr>
        <w:t xml:space="preserve"> </w:t>
      </w:r>
      <w:r w:rsidR="006D3714" w:rsidRPr="00F85C1D">
        <w:rPr>
          <w:rFonts w:asciiTheme="minorHAnsi" w:hAnsiTheme="minorHAnsi" w:cstheme="minorHAnsi"/>
          <w:spacing w:val="-1"/>
        </w:rPr>
        <w:t>manner.</w:t>
      </w:r>
      <w:r w:rsidR="001E6845" w:rsidRPr="00F85C1D">
        <w:rPr>
          <w:rFonts w:asciiTheme="minorHAnsi" w:hAnsiTheme="minorHAnsi" w:cstheme="minorHAnsi"/>
          <w:spacing w:val="-1"/>
        </w:rPr>
        <w:t xml:space="preserve"> Notice requirements may be clarified in the Service Level Agreement.</w:t>
      </w:r>
      <w:r w:rsidR="00926567" w:rsidRPr="00F85C1D">
        <w:rPr>
          <w:rFonts w:asciiTheme="minorHAnsi" w:hAnsiTheme="minorHAnsi" w:cstheme="minorHAnsi"/>
          <w:spacing w:val="-1"/>
        </w:rPr>
        <w:t xml:space="preserve"> If the Data involved in the Data Breach involves </w:t>
      </w:r>
      <w:r w:rsidR="00270B77" w:rsidRPr="00F85C1D">
        <w:rPr>
          <w:rFonts w:asciiTheme="minorHAnsi" w:hAnsiTheme="minorHAnsi" w:cstheme="minorHAnsi"/>
          <w:spacing w:val="-1"/>
        </w:rPr>
        <w:t>protected</w:t>
      </w:r>
      <w:r w:rsidR="00926567" w:rsidRPr="00F85C1D">
        <w:rPr>
          <w:rFonts w:asciiTheme="minorHAnsi" w:hAnsiTheme="minorHAnsi" w:cstheme="minorHAnsi"/>
          <w:spacing w:val="-1"/>
        </w:rPr>
        <w:t xml:space="preserve"> health information, personally identifying information, social security numbers, or otherwise confidential information, other sections of this </w:t>
      </w:r>
      <w:r w:rsidR="003877A2" w:rsidRPr="00F85C1D">
        <w:rPr>
          <w:rFonts w:asciiTheme="minorHAnsi" w:hAnsiTheme="minorHAnsi" w:cstheme="minorHAnsi"/>
          <w:spacing w:val="-1"/>
        </w:rPr>
        <w:t>c</w:t>
      </w:r>
      <w:r w:rsidR="00926567" w:rsidRPr="00F85C1D">
        <w:rPr>
          <w:rFonts w:asciiTheme="minorHAnsi" w:hAnsiTheme="minorHAnsi" w:cstheme="minorHAnsi"/>
          <w:spacing w:val="-1"/>
        </w:rPr>
        <w:t>ontract may apply. The requirements discussed in those sections must be met in addition to the requirements of this section.</w:t>
      </w:r>
    </w:p>
    <w:p w14:paraId="52DAA304" w14:textId="4B775002" w:rsidR="006D3714" w:rsidRPr="00F85C1D" w:rsidRDefault="00B702E7" w:rsidP="000F1E86">
      <w:pPr>
        <w:numPr>
          <w:ilvl w:val="0"/>
          <w:numId w:val="10"/>
        </w:numPr>
        <w:tabs>
          <w:tab w:val="left" w:pos="341"/>
        </w:tabs>
        <w:spacing w:before="197" w:after="120" w:line="278" w:lineRule="auto"/>
        <w:ind w:right="584" w:firstLine="0"/>
        <w:rPr>
          <w:rFonts w:eastAsia="Calibri" w:cstheme="minorHAnsi"/>
        </w:rPr>
      </w:pPr>
      <w:r w:rsidRPr="00F85C1D">
        <w:rPr>
          <w:rFonts w:cstheme="minorHAnsi"/>
          <w:b/>
          <w:spacing w:val="-1"/>
        </w:rPr>
        <w:t xml:space="preserve">Responsibilities Regarding </w:t>
      </w:r>
      <w:r w:rsidR="00E65BED" w:rsidRPr="00F85C1D">
        <w:rPr>
          <w:rFonts w:cstheme="minorHAnsi"/>
          <w:b/>
          <w:spacing w:val="-1"/>
        </w:rPr>
        <w:t>Data Breach</w:t>
      </w:r>
      <w:r w:rsidR="006D3714" w:rsidRPr="00F85C1D">
        <w:rPr>
          <w:rFonts w:cstheme="minorHAnsi"/>
          <w:b/>
          <w:spacing w:val="-1"/>
        </w:rPr>
        <w:t xml:space="preserve">: </w:t>
      </w:r>
      <w:r w:rsidR="006D3714" w:rsidRPr="00F85C1D">
        <w:rPr>
          <w:rFonts w:cstheme="minorHAnsi"/>
          <w:spacing w:val="-1"/>
        </w:rPr>
        <w:t>This</w:t>
      </w:r>
      <w:r w:rsidR="006D3714" w:rsidRPr="00F85C1D">
        <w:rPr>
          <w:rFonts w:cstheme="minorHAnsi"/>
        </w:rPr>
        <w:t xml:space="preserve"> </w:t>
      </w:r>
      <w:r w:rsidR="006D3714" w:rsidRPr="00F85C1D">
        <w:rPr>
          <w:rFonts w:cstheme="minorHAnsi"/>
          <w:spacing w:val="-2"/>
        </w:rPr>
        <w:t>section</w:t>
      </w:r>
      <w:r w:rsidR="006D3714" w:rsidRPr="00F85C1D">
        <w:rPr>
          <w:rFonts w:cstheme="minorHAnsi"/>
          <w:spacing w:val="-1"/>
        </w:rPr>
        <w:t xml:space="preserve"> applies</w:t>
      </w:r>
      <w:r w:rsidR="006D3714" w:rsidRPr="00F85C1D">
        <w:rPr>
          <w:rFonts w:cstheme="minorHAnsi"/>
        </w:rPr>
        <w:t xml:space="preserve"> </w:t>
      </w:r>
      <w:r w:rsidR="006D3714" w:rsidRPr="00F85C1D">
        <w:rPr>
          <w:rFonts w:cstheme="minorHAnsi"/>
          <w:spacing w:val="-1"/>
        </w:rPr>
        <w:t xml:space="preserve">when </w:t>
      </w:r>
      <w:r w:rsidR="006D3714" w:rsidRPr="00F85C1D">
        <w:rPr>
          <w:rFonts w:cstheme="minorHAnsi"/>
        </w:rPr>
        <w:t>a</w:t>
      </w:r>
      <w:r w:rsidR="006D3714" w:rsidRPr="00F85C1D">
        <w:rPr>
          <w:rFonts w:cstheme="minorHAnsi"/>
          <w:spacing w:val="-3"/>
        </w:rPr>
        <w:t xml:space="preserve"> </w:t>
      </w:r>
      <w:r w:rsidR="006D3714" w:rsidRPr="00F85C1D">
        <w:rPr>
          <w:rFonts w:cstheme="minorHAnsi"/>
        </w:rPr>
        <w:t>Data</w:t>
      </w:r>
      <w:r w:rsidR="006D3714" w:rsidRPr="00F85C1D">
        <w:rPr>
          <w:rFonts w:cstheme="minorHAnsi"/>
          <w:spacing w:val="-3"/>
        </w:rPr>
        <w:t xml:space="preserve"> </w:t>
      </w:r>
      <w:r w:rsidR="006D3714" w:rsidRPr="00F85C1D">
        <w:rPr>
          <w:rFonts w:cstheme="minorHAnsi"/>
          <w:spacing w:val="-1"/>
        </w:rPr>
        <w:t>Breach</w:t>
      </w:r>
      <w:r w:rsidR="006D3714" w:rsidRPr="00F85C1D">
        <w:rPr>
          <w:rFonts w:cstheme="minorHAnsi"/>
          <w:spacing w:val="-3"/>
        </w:rPr>
        <w:t xml:space="preserve"> </w:t>
      </w:r>
      <w:r w:rsidR="006D3714" w:rsidRPr="00F85C1D">
        <w:rPr>
          <w:rFonts w:cstheme="minorHAnsi"/>
          <w:spacing w:val="-1"/>
        </w:rPr>
        <w:t>occurs</w:t>
      </w:r>
      <w:r w:rsidR="006D3714" w:rsidRPr="00F85C1D">
        <w:rPr>
          <w:rFonts w:cstheme="minorHAnsi"/>
          <w:spacing w:val="-2"/>
        </w:rPr>
        <w:t xml:space="preserve"> </w:t>
      </w:r>
      <w:r w:rsidR="006D3714" w:rsidRPr="00F85C1D">
        <w:rPr>
          <w:rFonts w:cstheme="minorHAnsi"/>
          <w:spacing w:val="-1"/>
        </w:rPr>
        <w:t>with</w:t>
      </w:r>
      <w:r w:rsidR="006D3714" w:rsidRPr="00F85C1D">
        <w:rPr>
          <w:rFonts w:cstheme="minorHAnsi"/>
          <w:spacing w:val="67"/>
        </w:rPr>
        <w:t xml:space="preserve"> </w:t>
      </w:r>
      <w:r w:rsidR="006D3714" w:rsidRPr="00F85C1D">
        <w:rPr>
          <w:rFonts w:cstheme="minorHAnsi"/>
          <w:spacing w:val="-1"/>
        </w:rPr>
        <w:t>respect</w:t>
      </w:r>
      <w:r w:rsidR="006D3714" w:rsidRPr="00F85C1D">
        <w:rPr>
          <w:rFonts w:cstheme="minorHAnsi"/>
          <w:spacing w:val="-2"/>
        </w:rPr>
        <w:t xml:space="preserve"> </w:t>
      </w:r>
      <w:r w:rsidR="006D3714" w:rsidRPr="00F85C1D">
        <w:rPr>
          <w:rFonts w:cstheme="minorHAnsi"/>
          <w:spacing w:val="-1"/>
        </w:rPr>
        <w:t>to</w:t>
      </w:r>
      <w:r w:rsidR="006D3714" w:rsidRPr="00F85C1D">
        <w:rPr>
          <w:rFonts w:cstheme="minorHAnsi"/>
          <w:spacing w:val="1"/>
        </w:rPr>
        <w:t xml:space="preserve"> </w:t>
      </w:r>
      <w:r w:rsidR="002B2BA8" w:rsidRPr="00F85C1D">
        <w:rPr>
          <w:rFonts w:cstheme="minorHAnsi"/>
          <w:spacing w:val="1"/>
        </w:rPr>
        <w:t>Encrypted</w:t>
      </w:r>
      <w:r w:rsidR="006D3714" w:rsidRPr="00F85C1D">
        <w:rPr>
          <w:rFonts w:cstheme="minorHAnsi"/>
        </w:rPr>
        <w:t xml:space="preserve"> </w:t>
      </w:r>
      <w:r w:rsidR="006D3714" w:rsidRPr="00F85C1D">
        <w:rPr>
          <w:rFonts w:cstheme="minorHAnsi"/>
          <w:spacing w:val="-1"/>
        </w:rPr>
        <w:t>Data</w:t>
      </w:r>
      <w:r w:rsidR="006D3714" w:rsidRPr="00F85C1D">
        <w:rPr>
          <w:rFonts w:cstheme="minorHAnsi"/>
          <w:spacing w:val="-3"/>
        </w:rPr>
        <w:t xml:space="preserve"> </w:t>
      </w:r>
      <w:r w:rsidR="006D3714" w:rsidRPr="00F85C1D">
        <w:rPr>
          <w:rFonts w:cstheme="minorHAnsi"/>
          <w:spacing w:val="-1"/>
        </w:rPr>
        <w:t>within the</w:t>
      </w:r>
      <w:r w:rsidR="006D3714" w:rsidRPr="00F85C1D">
        <w:rPr>
          <w:rFonts w:cstheme="minorHAnsi"/>
          <w:spacing w:val="1"/>
        </w:rPr>
        <w:t xml:space="preserve"> </w:t>
      </w:r>
      <w:r w:rsidR="006D3714" w:rsidRPr="00F85C1D">
        <w:rPr>
          <w:rFonts w:cstheme="minorHAnsi"/>
          <w:spacing w:val="-1"/>
        </w:rPr>
        <w:t>possession</w:t>
      </w:r>
      <w:r w:rsidR="006D3714" w:rsidRPr="00F85C1D">
        <w:rPr>
          <w:rFonts w:cstheme="minorHAnsi"/>
          <w:spacing w:val="-3"/>
        </w:rPr>
        <w:t xml:space="preserve"> </w:t>
      </w:r>
      <w:r w:rsidR="006D3714" w:rsidRPr="00F85C1D">
        <w:rPr>
          <w:rFonts w:cstheme="minorHAnsi"/>
        </w:rPr>
        <w:t xml:space="preserve">or </w:t>
      </w:r>
      <w:r w:rsidR="006D3714" w:rsidRPr="00F85C1D">
        <w:rPr>
          <w:rFonts w:cstheme="minorHAnsi"/>
          <w:spacing w:val="-1"/>
        </w:rPr>
        <w:t>control</w:t>
      </w:r>
      <w:r w:rsidR="006D3714" w:rsidRPr="00F85C1D">
        <w:rPr>
          <w:rFonts w:cstheme="minorHAnsi"/>
          <w:spacing w:val="-3"/>
        </w:rPr>
        <w:t xml:space="preserve"> </w:t>
      </w:r>
      <w:r w:rsidR="006D3714" w:rsidRPr="00F85C1D">
        <w:rPr>
          <w:rFonts w:cstheme="minorHAnsi"/>
        </w:rPr>
        <w:t xml:space="preserve">of </w:t>
      </w:r>
      <w:r w:rsidR="006D3714" w:rsidRPr="00F85C1D">
        <w:rPr>
          <w:rFonts w:cstheme="minorHAnsi"/>
          <w:spacing w:val="-1"/>
        </w:rPr>
        <w:t>the</w:t>
      </w:r>
      <w:r w:rsidR="006D3714" w:rsidRPr="00F85C1D">
        <w:rPr>
          <w:rFonts w:cstheme="minorHAnsi"/>
          <w:spacing w:val="-2"/>
        </w:rPr>
        <w:t xml:space="preserve"> </w:t>
      </w:r>
      <w:r w:rsidR="003877A2" w:rsidRPr="00F85C1D">
        <w:rPr>
          <w:rFonts w:cstheme="minorHAnsi"/>
          <w:spacing w:val="-1"/>
        </w:rPr>
        <w:t>c</w:t>
      </w:r>
      <w:r w:rsidR="006D3714" w:rsidRPr="00F85C1D">
        <w:rPr>
          <w:rFonts w:cstheme="minorHAnsi"/>
          <w:spacing w:val="-1"/>
        </w:rPr>
        <w:t>ontractor.</w:t>
      </w:r>
    </w:p>
    <w:p w14:paraId="3C30442F" w14:textId="3D0947A1" w:rsidR="00537171" w:rsidRPr="00F85C1D" w:rsidRDefault="006D3714" w:rsidP="000F1E86">
      <w:pPr>
        <w:pStyle w:val="BodyText"/>
        <w:numPr>
          <w:ilvl w:val="1"/>
          <w:numId w:val="10"/>
        </w:numPr>
        <w:tabs>
          <w:tab w:val="left" w:pos="341"/>
          <w:tab w:val="left" w:pos="1040"/>
        </w:tabs>
        <w:spacing w:before="37" w:after="120" w:line="276" w:lineRule="auto"/>
        <w:ind w:left="119" w:right="179" w:firstLine="0"/>
        <w:rPr>
          <w:rFonts w:asciiTheme="minorHAnsi" w:hAnsiTheme="minorHAnsi" w:cstheme="minorHAnsi"/>
        </w:rPr>
      </w:pP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shall</w:t>
      </w:r>
      <w:r w:rsidR="00F03C17"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(1)</w:t>
      </w:r>
      <w:r w:rsidRPr="00F85C1D">
        <w:rPr>
          <w:rFonts w:asciiTheme="minorHAnsi" w:hAnsiTheme="minorHAnsi" w:cstheme="minorHAnsi"/>
          <w:spacing w:val="-2"/>
        </w:rPr>
        <w:t xml:space="preserve"> </w:t>
      </w:r>
      <w:r w:rsidRPr="00F85C1D">
        <w:rPr>
          <w:rFonts w:asciiTheme="minorHAnsi" w:hAnsiTheme="minorHAnsi" w:cstheme="minorHAnsi"/>
          <w:spacing w:val="-1"/>
        </w:rPr>
        <w:t>cooperate</w:t>
      </w:r>
      <w:r w:rsidRPr="00F85C1D">
        <w:rPr>
          <w:rFonts w:asciiTheme="minorHAnsi" w:hAnsiTheme="minorHAnsi" w:cstheme="minorHAnsi"/>
          <w:spacing w:val="-2"/>
        </w:rPr>
        <w:t xml:space="preserve"> </w:t>
      </w:r>
      <w:r w:rsidRPr="00F85C1D">
        <w:rPr>
          <w:rFonts w:asciiTheme="minorHAnsi" w:hAnsiTheme="minorHAnsi" w:cstheme="minorHAnsi"/>
          <w:spacing w:val="-1"/>
        </w:rPr>
        <w:t>with</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Pr="00F85C1D">
        <w:rPr>
          <w:rFonts w:asciiTheme="minorHAnsi" w:hAnsiTheme="minorHAnsi" w:cstheme="minorHAnsi"/>
          <w:spacing w:val="-1"/>
        </w:rPr>
        <w:t>as</w:t>
      </w:r>
      <w:r w:rsidRPr="00F85C1D">
        <w:rPr>
          <w:rFonts w:asciiTheme="minorHAnsi" w:hAnsiTheme="minorHAnsi" w:cstheme="minorHAnsi"/>
        </w:rPr>
        <w:t xml:space="preserve"> </w:t>
      </w:r>
      <w:r w:rsidRPr="00F85C1D">
        <w:rPr>
          <w:rFonts w:asciiTheme="minorHAnsi" w:hAnsiTheme="minorHAnsi" w:cstheme="minorHAnsi"/>
          <w:spacing w:val="-1"/>
        </w:rPr>
        <w:t>reasonably</w:t>
      </w:r>
      <w:r w:rsidRPr="00F85C1D">
        <w:rPr>
          <w:rFonts w:asciiTheme="minorHAnsi" w:hAnsiTheme="minorHAnsi" w:cstheme="minorHAnsi"/>
          <w:spacing w:val="37"/>
        </w:rPr>
        <w:t xml:space="preserve"> </w:t>
      </w:r>
      <w:r w:rsidRPr="00F85C1D">
        <w:rPr>
          <w:rFonts w:asciiTheme="minorHAnsi" w:hAnsiTheme="minorHAnsi" w:cstheme="minorHAnsi"/>
          <w:spacing w:val="-1"/>
        </w:rPr>
        <w:t xml:space="preserve">requested </w:t>
      </w:r>
      <w:r w:rsidRPr="00F85C1D">
        <w:rPr>
          <w:rFonts w:asciiTheme="minorHAnsi" w:hAnsiTheme="minorHAnsi" w:cstheme="minorHAnsi"/>
          <w:spacing w:val="-2"/>
        </w:rPr>
        <w:t>by</w:t>
      </w:r>
      <w:r w:rsidRPr="00F85C1D">
        <w:rPr>
          <w:rFonts w:asciiTheme="minorHAnsi" w:hAnsiTheme="minorHAnsi" w:cstheme="minorHAnsi"/>
          <w:spacing w:val="1"/>
        </w:rPr>
        <w:t xml:space="preserve">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Pr="00F85C1D">
        <w:rPr>
          <w:rFonts w:asciiTheme="minorHAnsi" w:hAnsiTheme="minorHAnsi" w:cstheme="minorHAnsi"/>
        </w:rPr>
        <w:t>to</w:t>
      </w:r>
      <w:r w:rsidRPr="00F85C1D">
        <w:rPr>
          <w:rFonts w:asciiTheme="minorHAnsi" w:hAnsiTheme="minorHAnsi" w:cstheme="minorHAnsi"/>
          <w:spacing w:val="-1"/>
        </w:rPr>
        <w:t xml:space="preserve"> investigate</w:t>
      </w:r>
      <w:r w:rsidRPr="00F85C1D">
        <w:rPr>
          <w:rFonts w:asciiTheme="minorHAnsi" w:hAnsiTheme="minorHAnsi" w:cstheme="minorHAnsi"/>
          <w:spacing w:val="1"/>
        </w:rPr>
        <w:t xml:space="preserve"> </w:t>
      </w:r>
      <w:r w:rsidRPr="00F85C1D">
        <w:rPr>
          <w:rFonts w:asciiTheme="minorHAnsi" w:hAnsiTheme="minorHAnsi" w:cstheme="minorHAnsi"/>
          <w:spacing w:val="-1"/>
        </w:rPr>
        <w:t>and resolve</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rPr>
        <w:t>Data</w:t>
      </w:r>
      <w:r w:rsidRPr="00F85C1D">
        <w:rPr>
          <w:rFonts w:asciiTheme="minorHAnsi" w:hAnsiTheme="minorHAnsi" w:cstheme="minorHAnsi"/>
          <w:spacing w:val="-3"/>
        </w:rPr>
        <w:t xml:space="preserve"> </w:t>
      </w:r>
      <w:r w:rsidR="00F03C17" w:rsidRPr="00F85C1D">
        <w:rPr>
          <w:rFonts w:asciiTheme="minorHAnsi" w:hAnsiTheme="minorHAnsi" w:cstheme="minorHAnsi"/>
          <w:spacing w:val="-1"/>
        </w:rPr>
        <w:t>Breach;</w:t>
      </w:r>
      <w:r w:rsidRPr="00F85C1D">
        <w:rPr>
          <w:rFonts w:asciiTheme="minorHAnsi" w:hAnsiTheme="minorHAnsi" w:cstheme="minorHAnsi"/>
          <w:spacing w:val="-2"/>
        </w:rPr>
        <w:t xml:space="preserve"> </w:t>
      </w:r>
      <w:r w:rsidRPr="00F85C1D">
        <w:rPr>
          <w:rFonts w:asciiTheme="minorHAnsi" w:hAnsiTheme="minorHAnsi" w:cstheme="minorHAnsi"/>
          <w:spacing w:val="-1"/>
        </w:rPr>
        <w:t>(2)</w:t>
      </w:r>
      <w:r w:rsidRPr="00F85C1D">
        <w:rPr>
          <w:rFonts w:asciiTheme="minorHAnsi" w:hAnsiTheme="minorHAnsi" w:cstheme="minorHAnsi"/>
          <w:spacing w:val="-2"/>
        </w:rPr>
        <w:t xml:space="preserve"> </w:t>
      </w:r>
      <w:r w:rsidR="007D39FE" w:rsidRPr="00F85C1D">
        <w:rPr>
          <w:rFonts w:asciiTheme="minorHAnsi" w:hAnsiTheme="minorHAnsi" w:cstheme="minorHAnsi"/>
          <w:spacing w:val="-1"/>
        </w:rPr>
        <w:t xml:space="preserve">promptly </w:t>
      </w:r>
      <w:r w:rsidRPr="00F85C1D">
        <w:rPr>
          <w:rFonts w:asciiTheme="minorHAnsi" w:hAnsiTheme="minorHAnsi" w:cstheme="minorHAnsi"/>
          <w:spacing w:val="-1"/>
        </w:rPr>
        <w:t>implement</w:t>
      </w:r>
      <w:r w:rsidRPr="00F85C1D">
        <w:rPr>
          <w:rFonts w:asciiTheme="minorHAnsi" w:hAnsiTheme="minorHAnsi" w:cstheme="minorHAnsi"/>
          <w:spacing w:val="1"/>
        </w:rPr>
        <w:t xml:space="preserve"> </w:t>
      </w:r>
      <w:r w:rsidRPr="00F85C1D">
        <w:rPr>
          <w:rFonts w:asciiTheme="minorHAnsi" w:hAnsiTheme="minorHAnsi" w:cstheme="minorHAnsi"/>
          <w:spacing w:val="-2"/>
        </w:rPr>
        <w:t>necessary</w:t>
      </w:r>
      <w:r w:rsidRPr="00F85C1D">
        <w:rPr>
          <w:rFonts w:asciiTheme="minorHAnsi" w:hAnsiTheme="minorHAnsi" w:cstheme="minorHAnsi"/>
          <w:spacing w:val="-1"/>
        </w:rPr>
        <w:t xml:space="preserve"> remedial</w:t>
      </w:r>
      <w:r w:rsidRPr="00F85C1D">
        <w:rPr>
          <w:rFonts w:asciiTheme="minorHAnsi" w:hAnsiTheme="minorHAnsi" w:cstheme="minorHAnsi"/>
        </w:rPr>
        <w:t xml:space="preserve"> </w:t>
      </w:r>
      <w:r w:rsidRPr="00F85C1D">
        <w:rPr>
          <w:rFonts w:asciiTheme="minorHAnsi" w:hAnsiTheme="minorHAnsi" w:cstheme="minorHAnsi"/>
          <w:spacing w:val="-1"/>
        </w:rPr>
        <w:t>measures,</w:t>
      </w:r>
      <w:r w:rsidRPr="00F85C1D">
        <w:rPr>
          <w:rFonts w:asciiTheme="minorHAnsi" w:hAnsiTheme="minorHAnsi" w:cstheme="minorHAnsi"/>
        </w:rPr>
        <w:t xml:space="preserve"> </w:t>
      </w:r>
      <w:r w:rsidRPr="00F85C1D">
        <w:rPr>
          <w:rFonts w:asciiTheme="minorHAnsi" w:hAnsiTheme="minorHAnsi" w:cstheme="minorHAnsi"/>
          <w:spacing w:val="-1"/>
        </w:rPr>
        <w:t>if</w:t>
      </w:r>
      <w:r w:rsidRPr="00F85C1D">
        <w:rPr>
          <w:rFonts w:asciiTheme="minorHAnsi" w:hAnsiTheme="minorHAnsi" w:cstheme="minorHAnsi"/>
          <w:spacing w:val="-3"/>
        </w:rPr>
        <w:t xml:space="preserve"> </w:t>
      </w:r>
      <w:r w:rsidR="00F03C17" w:rsidRPr="00F85C1D">
        <w:rPr>
          <w:rFonts w:asciiTheme="minorHAnsi" w:hAnsiTheme="minorHAnsi" w:cstheme="minorHAnsi"/>
          <w:spacing w:val="-1"/>
        </w:rPr>
        <w:t>necessary;</w:t>
      </w:r>
      <w:r w:rsidR="00F03C17" w:rsidRPr="00F85C1D">
        <w:rPr>
          <w:rFonts w:asciiTheme="minorHAnsi" w:hAnsiTheme="minorHAnsi" w:cstheme="minorHAnsi"/>
          <w:spacing w:val="-2"/>
        </w:rPr>
        <w:t xml:space="preserve"> and </w:t>
      </w:r>
      <w:r w:rsidRPr="00F85C1D">
        <w:rPr>
          <w:rFonts w:asciiTheme="minorHAnsi" w:hAnsiTheme="minorHAnsi" w:cstheme="minorHAnsi"/>
        </w:rPr>
        <w:t>(3)</w:t>
      </w:r>
      <w:r w:rsidRPr="00F85C1D">
        <w:rPr>
          <w:rFonts w:asciiTheme="minorHAnsi" w:hAnsiTheme="minorHAnsi" w:cstheme="minorHAnsi"/>
          <w:spacing w:val="-2"/>
        </w:rPr>
        <w:t xml:space="preserve"> </w:t>
      </w:r>
      <w:r w:rsidRPr="00F85C1D">
        <w:rPr>
          <w:rFonts w:asciiTheme="minorHAnsi" w:hAnsiTheme="minorHAnsi" w:cstheme="minorHAnsi"/>
          <w:spacing w:val="-1"/>
        </w:rPr>
        <w:t>document</w:t>
      </w:r>
      <w:r w:rsidRPr="00F85C1D">
        <w:rPr>
          <w:rFonts w:asciiTheme="minorHAnsi" w:hAnsiTheme="minorHAnsi" w:cstheme="minorHAnsi"/>
          <w:spacing w:val="-2"/>
        </w:rPr>
        <w:t xml:space="preserve"> </w:t>
      </w:r>
      <w:r w:rsidR="00F03C17" w:rsidRPr="00F85C1D">
        <w:rPr>
          <w:rFonts w:asciiTheme="minorHAnsi" w:hAnsiTheme="minorHAnsi" w:cstheme="minorHAnsi"/>
          <w:spacing w:val="-2"/>
        </w:rPr>
        <w:t xml:space="preserve">and provide to the State </w:t>
      </w:r>
      <w:r w:rsidRPr="00F85C1D">
        <w:rPr>
          <w:rFonts w:asciiTheme="minorHAnsi" w:hAnsiTheme="minorHAnsi" w:cstheme="minorHAnsi"/>
          <w:spacing w:val="-1"/>
        </w:rPr>
        <w:t>responsive</w:t>
      </w:r>
      <w:r w:rsidRPr="00F85C1D">
        <w:rPr>
          <w:rFonts w:asciiTheme="minorHAnsi" w:hAnsiTheme="minorHAnsi" w:cstheme="minorHAnsi"/>
          <w:spacing w:val="1"/>
        </w:rPr>
        <w:t xml:space="preserve"> </w:t>
      </w:r>
      <w:r w:rsidR="007D39FE" w:rsidRPr="00F85C1D">
        <w:rPr>
          <w:rFonts w:asciiTheme="minorHAnsi" w:hAnsiTheme="minorHAnsi" w:cstheme="minorHAnsi"/>
          <w:spacing w:val="-1"/>
        </w:rPr>
        <w:t xml:space="preserve">actions </w:t>
      </w:r>
      <w:r w:rsidRPr="00F85C1D">
        <w:rPr>
          <w:rFonts w:asciiTheme="minorHAnsi" w:hAnsiTheme="minorHAnsi" w:cstheme="minorHAnsi"/>
          <w:spacing w:val="-1"/>
        </w:rPr>
        <w:t>taken related</w:t>
      </w:r>
      <w:r w:rsidRPr="00F85C1D">
        <w:rPr>
          <w:rFonts w:asciiTheme="minorHAnsi" w:hAnsiTheme="minorHAnsi" w:cstheme="minorHAnsi"/>
          <w:spacing w:val="-3"/>
        </w:rPr>
        <w:t xml:space="preserve"> </w:t>
      </w:r>
      <w:r w:rsidRPr="00F85C1D">
        <w:rPr>
          <w:rFonts w:asciiTheme="minorHAnsi" w:hAnsiTheme="minorHAnsi" w:cstheme="minorHAnsi"/>
        </w:rPr>
        <w:t>to</w:t>
      </w:r>
      <w:r w:rsidRPr="00F85C1D">
        <w:rPr>
          <w:rFonts w:asciiTheme="minorHAnsi" w:hAnsiTheme="minorHAnsi" w:cstheme="minorHAnsi"/>
          <w:spacing w:val="-1"/>
        </w:rPr>
        <w:t xml:space="preserve"> the</w:t>
      </w:r>
      <w:r w:rsidRPr="00F85C1D">
        <w:rPr>
          <w:rFonts w:asciiTheme="minorHAnsi" w:hAnsiTheme="minorHAnsi" w:cstheme="minorHAnsi"/>
          <w:spacing w:val="-2"/>
        </w:rPr>
        <w:t xml:space="preserve"> </w:t>
      </w:r>
      <w:r w:rsidRPr="00F85C1D">
        <w:rPr>
          <w:rFonts w:asciiTheme="minorHAnsi" w:hAnsiTheme="minorHAnsi" w:cstheme="minorHAnsi"/>
          <w:spacing w:val="-1"/>
        </w:rPr>
        <w:t>Data</w:t>
      </w:r>
      <w:r w:rsidRPr="00F85C1D">
        <w:rPr>
          <w:rFonts w:asciiTheme="minorHAnsi" w:hAnsiTheme="minorHAnsi" w:cstheme="minorHAnsi"/>
        </w:rPr>
        <w:t xml:space="preserve"> </w:t>
      </w:r>
      <w:r w:rsidRPr="00F85C1D">
        <w:rPr>
          <w:rFonts w:asciiTheme="minorHAnsi" w:hAnsiTheme="minorHAnsi" w:cstheme="minorHAnsi"/>
          <w:spacing w:val="-1"/>
        </w:rPr>
        <w:t>Breach,</w:t>
      </w:r>
      <w:r w:rsidRPr="00F85C1D">
        <w:rPr>
          <w:rFonts w:asciiTheme="minorHAnsi" w:hAnsiTheme="minorHAnsi" w:cstheme="minorHAnsi"/>
        </w:rPr>
        <w:t xml:space="preserve"> </w:t>
      </w:r>
      <w:r w:rsidRPr="00F85C1D">
        <w:rPr>
          <w:rFonts w:asciiTheme="minorHAnsi" w:hAnsiTheme="minorHAnsi" w:cstheme="minorHAnsi"/>
          <w:spacing w:val="-1"/>
        </w:rPr>
        <w:t>including any</w:t>
      </w:r>
      <w:r w:rsidRPr="00F85C1D">
        <w:rPr>
          <w:rFonts w:asciiTheme="minorHAnsi" w:hAnsiTheme="minorHAnsi" w:cstheme="minorHAnsi"/>
          <w:spacing w:val="1"/>
        </w:rPr>
        <w:t xml:space="preserve"> </w:t>
      </w:r>
      <w:r w:rsidRPr="00F85C1D">
        <w:rPr>
          <w:rFonts w:asciiTheme="minorHAnsi" w:hAnsiTheme="minorHAnsi" w:cstheme="minorHAnsi"/>
          <w:spacing w:val="-1"/>
        </w:rPr>
        <w:t>post-incident</w:t>
      </w:r>
      <w:r w:rsidRPr="00F85C1D">
        <w:rPr>
          <w:rFonts w:asciiTheme="minorHAnsi" w:hAnsiTheme="minorHAnsi" w:cstheme="minorHAnsi"/>
          <w:spacing w:val="1"/>
        </w:rPr>
        <w:t xml:space="preserve"> </w:t>
      </w:r>
      <w:r w:rsidRPr="00F85C1D">
        <w:rPr>
          <w:rFonts w:asciiTheme="minorHAnsi" w:hAnsiTheme="minorHAnsi" w:cstheme="minorHAnsi"/>
          <w:spacing w:val="-1"/>
        </w:rPr>
        <w:t>review</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events</w:t>
      </w:r>
      <w:r w:rsidRPr="00F85C1D">
        <w:rPr>
          <w:rFonts w:asciiTheme="minorHAnsi" w:hAnsiTheme="minorHAnsi" w:cstheme="minorHAnsi"/>
          <w:spacing w:val="-2"/>
        </w:rPr>
        <w:t xml:space="preserve"> and</w:t>
      </w:r>
      <w:r w:rsidRPr="00F85C1D">
        <w:rPr>
          <w:rFonts w:asciiTheme="minorHAnsi" w:hAnsiTheme="minorHAnsi" w:cstheme="minorHAnsi"/>
          <w:spacing w:val="-1"/>
        </w:rPr>
        <w:t xml:space="preserve"> actions</w:t>
      </w:r>
      <w:r w:rsidRPr="00F85C1D">
        <w:rPr>
          <w:rFonts w:asciiTheme="minorHAnsi" w:hAnsiTheme="minorHAnsi" w:cstheme="minorHAnsi"/>
          <w:spacing w:val="-2"/>
        </w:rPr>
        <w:t xml:space="preserve"> </w:t>
      </w:r>
      <w:r w:rsidR="007D39FE" w:rsidRPr="00F85C1D">
        <w:rPr>
          <w:rFonts w:asciiTheme="minorHAnsi" w:hAnsiTheme="minorHAnsi" w:cstheme="minorHAnsi"/>
          <w:spacing w:val="-1"/>
        </w:rPr>
        <w:t xml:space="preserve">taken </w:t>
      </w:r>
      <w:r w:rsidRPr="00F85C1D">
        <w:rPr>
          <w:rFonts w:asciiTheme="minorHAnsi" w:hAnsiTheme="minorHAnsi" w:cstheme="minorHAnsi"/>
        </w:rPr>
        <w:t>to</w:t>
      </w:r>
      <w:r w:rsidRPr="00F85C1D">
        <w:rPr>
          <w:rFonts w:asciiTheme="minorHAnsi" w:hAnsiTheme="minorHAnsi" w:cstheme="minorHAnsi"/>
          <w:spacing w:val="-1"/>
        </w:rPr>
        <w:t xml:space="preserve"> make</w:t>
      </w:r>
      <w:r w:rsidRPr="00F85C1D">
        <w:rPr>
          <w:rFonts w:asciiTheme="minorHAnsi" w:hAnsiTheme="minorHAnsi" w:cstheme="minorHAnsi"/>
          <w:spacing w:val="1"/>
        </w:rPr>
        <w:t xml:space="preserve"> </w:t>
      </w:r>
      <w:r w:rsidRPr="00F85C1D">
        <w:rPr>
          <w:rFonts w:asciiTheme="minorHAnsi" w:hAnsiTheme="minorHAnsi" w:cstheme="minorHAnsi"/>
          <w:spacing w:val="-1"/>
        </w:rPr>
        <w:t>changes</w:t>
      </w:r>
      <w:r w:rsidRPr="00F85C1D">
        <w:rPr>
          <w:rFonts w:asciiTheme="minorHAnsi" w:hAnsiTheme="minorHAnsi" w:cstheme="minorHAnsi"/>
          <w:spacing w:val="-2"/>
        </w:rPr>
        <w:t xml:space="preserve"> </w:t>
      </w:r>
      <w:r w:rsidRPr="00F85C1D">
        <w:rPr>
          <w:rFonts w:asciiTheme="minorHAnsi" w:hAnsiTheme="minorHAnsi" w:cstheme="minorHAnsi"/>
          <w:spacing w:val="-1"/>
        </w:rPr>
        <w:t>in business</w:t>
      </w:r>
      <w:r w:rsidRPr="00F85C1D">
        <w:rPr>
          <w:rFonts w:asciiTheme="minorHAnsi" w:hAnsiTheme="minorHAnsi" w:cstheme="minorHAnsi"/>
        </w:rPr>
        <w:t xml:space="preserve"> </w:t>
      </w:r>
      <w:r w:rsidRPr="00F85C1D">
        <w:rPr>
          <w:rFonts w:asciiTheme="minorHAnsi" w:hAnsiTheme="minorHAnsi" w:cstheme="minorHAnsi"/>
          <w:spacing w:val="-1"/>
        </w:rPr>
        <w:t>practices</w:t>
      </w:r>
      <w:r w:rsidRPr="00F85C1D">
        <w:rPr>
          <w:rFonts w:asciiTheme="minorHAnsi" w:hAnsiTheme="minorHAnsi" w:cstheme="minorHAnsi"/>
        </w:rPr>
        <w:t xml:space="preserve"> </w:t>
      </w:r>
      <w:r w:rsidRPr="00F85C1D">
        <w:rPr>
          <w:rFonts w:asciiTheme="minorHAnsi" w:hAnsiTheme="minorHAnsi" w:cstheme="minorHAnsi"/>
          <w:spacing w:val="-1"/>
        </w:rPr>
        <w:t>in providing the</w:t>
      </w:r>
      <w:r w:rsidRPr="00F85C1D">
        <w:rPr>
          <w:rFonts w:asciiTheme="minorHAnsi" w:hAnsiTheme="minorHAnsi" w:cstheme="minorHAnsi"/>
          <w:spacing w:val="-4"/>
        </w:rPr>
        <w:t xml:space="preserve"> </w:t>
      </w:r>
      <w:r w:rsidR="004B5674" w:rsidRPr="00F85C1D">
        <w:rPr>
          <w:rFonts w:asciiTheme="minorHAnsi" w:hAnsiTheme="minorHAnsi" w:cstheme="minorHAnsi"/>
          <w:spacing w:val="-1"/>
        </w:rPr>
        <w:t>S</w:t>
      </w:r>
      <w:r w:rsidRPr="00F85C1D">
        <w:rPr>
          <w:rFonts w:asciiTheme="minorHAnsi" w:hAnsiTheme="minorHAnsi" w:cstheme="minorHAnsi"/>
          <w:spacing w:val="-1"/>
        </w:rPr>
        <w:t>ervices,</w:t>
      </w:r>
      <w:r w:rsidRPr="00F85C1D">
        <w:rPr>
          <w:rFonts w:asciiTheme="minorHAnsi" w:hAnsiTheme="minorHAnsi" w:cstheme="minorHAnsi"/>
        </w:rPr>
        <w:t xml:space="preserve"> </w:t>
      </w:r>
      <w:r w:rsidRPr="00F85C1D">
        <w:rPr>
          <w:rFonts w:asciiTheme="minorHAnsi" w:hAnsiTheme="minorHAnsi" w:cstheme="minorHAnsi"/>
          <w:spacing w:val="-1"/>
        </w:rPr>
        <w:t>if</w:t>
      </w:r>
      <w:r w:rsidRPr="00F85C1D">
        <w:rPr>
          <w:rFonts w:asciiTheme="minorHAnsi" w:hAnsiTheme="minorHAnsi" w:cstheme="minorHAnsi"/>
          <w:spacing w:val="-3"/>
        </w:rPr>
        <w:t xml:space="preserve"> </w:t>
      </w:r>
      <w:r w:rsidR="00F03C17" w:rsidRPr="00F85C1D">
        <w:rPr>
          <w:rFonts w:asciiTheme="minorHAnsi" w:hAnsiTheme="minorHAnsi" w:cstheme="minorHAnsi"/>
          <w:spacing w:val="-1"/>
        </w:rPr>
        <w:t>necessary.</w:t>
      </w:r>
    </w:p>
    <w:p w14:paraId="1B2D2A50" w14:textId="4ED9B1F7" w:rsidR="006D3714" w:rsidRPr="00F85C1D" w:rsidRDefault="006D3714" w:rsidP="000F1E86">
      <w:pPr>
        <w:pStyle w:val="BodyText"/>
        <w:numPr>
          <w:ilvl w:val="1"/>
          <w:numId w:val="10"/>
        </w:numPr>
        <w:tabs>
          <w:tab w:val="left" w:pos="341"/>
          <w:tab w:val="left" w:pos="1040"/>
        </w:tabs>
        <w:spacing w:before="37" w:after="120" w:line="276" w:lineRule="auto"/>
        <w:ind w:left="119" w:right="179" w:firstLine="0"/>
        <w:rPr>
          <w:rFonts w:asciiTheme="minorHAnsi" w:hAnsiTheme="minorHAnsi" w:cstheme="minorHAnsi"/>
        </w:rPr>
      </w:pPr>
      <w:r w:rsidRPr="00F85C1D">
        <w:rPr>
          <w:rFonts w:asciiTheme="minorHAnsi" w:hAnsiTheme="minorHAnsi" w:cstheme="minorHAnsi"/>
          <w:spacing w:val="-1"/>
        </w:rPr>
        <w:t>Unless</w:t>
      </w:r>
      <w:r w:rsidRPr="00F85C1D">
        <w:rPr>
          <w:rFonts w:asciiTheme="minorHAnsi" w:hAnsiTheme="minorHAnsi" w:cstheme="minorHAnsi"/>
          <w:spacing w:val="-2"/>
        </w:rPr>
        <w:t xml:space="preserve"> </w:t>
      </w:r>
      <w:r w:rsidR="00C816C1" w:rsidRPr="00F85C1D">
        <w:rPr>
          <w:rFonts w:asciiTheme="minorHAnsi" w:hAnsiTheme="minorHAnsi" w:cstheme="minorHAnsi"/>
          <w:spacing w:val="-1"/>
        </w:rPr>
        <w:t xml:space="preserve">stipulated </w:t>
      </w:r>
      <w:r w:rsidRPr="00F85C1D">
        <w:rPr>
          <w:rFonts w:asciiTheme="minorHAnsi" w:hAnsiTheme="minorHAnsi" w:cstheme="minorHAnsi"/>
          <w:spacing w:val="-1"/>
        </w:rPr>
        <w:t>otherwise</w:t>
      </w:r>
      <w:r w:rsidR="00C816C1" w:rsidRPr="00F85C1D">
        <w:rPr>
          <w:rFonts w:asciiTheme="minorHAnsi" w:hAnsiTheme="minorHAnsi" w:cstheme="minorHAnsi"/>
          <w:spacing w:val="-1"/>
        </w:rPr>
        <w:t xml:space="preserve"> in the Statement of Work</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if</w:t>
      </w:r>
      <w:r w:rsidRPr="00F85C1D">
        <w:rPr>
          <w:rFonts w:asciiTheme="minorHAnsi" w:hAnsiTheme="minorHAnsi" w:cstheme="minorHAnsi"/>
        </w:rPr>
        <w:t xml:space="preserve"> a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rPr>
        <w:t xml:space="preserve"> </w:t>
      </w:r>
      <w:r w:rsidR="00636D6C" w:rsidRPr="00F85C1D">
        <w:rPr>
          <w:rFonts w:asciiTheme="minorHAnsi" w:hAnsiTheme="minorHAnsi" w:cstheme="minorHAnsi"/>
          <w:spacing w:val="-1"/>
        </w:rPr>
        <w:t>B</w:t>
      </w:r>
      <w:r w:rsidRPr="00F85C1D">
        <w:rPr>
          <w:rFonts w:asciiTheme="minorHAnsi" w:hAnsiTheme="minorHAnsi" w:cstheme="minorHAnsi"/>
          <w:spacing w:val="-1"/>
        </w:rPr>
        <w:t>reach</w:t>
      </w:r>
      <w:r w:rsidRPr="00F85C1D">
        <w:rPr>
          <w:rFonts w:asciiTheme="minorHAnsi" w:hAnsiTheme="minorHAnsi" w:cstheme="minorHAnsi"/>
          <w:spacing w:val="-3"/>
        </w:rPr>
        <w:t xml:space="preserve"> </w:t>
      </w:r>
      <w:r w:rsidRPr="00F85C1D">
        <w:rPr>
          <w:rFonts w:asciiTheme="minorHAnsi" w:hAnsiTheme="minorHAnsi" w:cstheme="minorHAnsi"/>
          <w:spacing w:val="-1"/>
        </w:rPr>
        <w:t>is</w:t>
      </w:r>
      <w:r w:rsidRPr="00F85C1D">
        <w:rPr>
          <w:rFonts w:asciiTheme="minorHAnsi" w:hAnsiTheme="minorHAnsi" w:cstheme="minorHAnsi"/>
        </w:rPr>
        <w:t xml:space="preserve"> a </w:t>
      </w:r>
      <w:r w:rsidRPr="00F85C1D">
        <w:rPr>
          <w:rFonts w:asciiTheme="minorHAnsi" w:hAnsiTheme="minorHAnsi" w:cstheme="minorHAnsi"/>
          <w:spacing w:val="-1"/>
        </w:rPr>
        <w:t>result</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003D32AA" w:rsidRPr="00F85C1D">
        <w:rPr>
          <w:rFonts w:asciiTheme="minorHAnsi" w:hAnsiTheme="minorHAnsi" w:cstheme="minorHAnsi"/>
        </w:rPr>
        <w:t xml:space="preserve">the </w:t>
      </w:r>
      <w:r w:rsidR="003877A2" w:rsidRPr="00F85C1D">
        <w:rPr>
          <w:rFonts w:asciiTheme="minorHAnsi" w:hAnsiTheme="minorHAnsi" w:cstheme="minorHAnsi"/>
          <w:spacing w:val="-1"/>
        </w:rPr>
        <w:t>c</w:t>
      </w:r>
      <w:r w:rsidRPr="00F85C1D">
        <w:rPr>
          <w:rFonts w:asciiTheme="minorHAnsi" w:hAnsiTheme="minorHAnsi" w:cstheme="minorHAnsi"/>
          <w:spacing w:val="-1"/>
        </w:rPr>
        <w:t>ontractor’s</w:t>
      </w:r>
      <w:r w:rsidRPr="00F85C1D">
        <w:rPr>
          <w:rFonts w:asciiTheme="minorHAnsi" w:hAnsiTheme="minorHAnsi" w:cstheme="minorHAnsi"/>
        </w:rPr>
        <w:t xml:space="preserve"> </w:t>
      </w:r>
      <w:r w:rsidRPr="00F85C1D">
        <w:rPr>
          <w:rFonts w:asciiTheme="minorHAnsi" w:hAnsiTheme="minorHAnsi" w:cstheme="minorHAnsi"/>
          <w:spacing w:val="-1"/>
        </w:rPr>
        <w:t>breach</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007D39FE" w:rsidRPr="00F85C1D">
        <w:rPr>
          <w:rFonts w:asciiTheme="minorHAnsi" w:hAnsiTheme="minorHAnsi" w:cstheme="minorHAnsi"/>
          <w:spacing w:val="-1"/>
        </w:rPr>
        <w:t xml:space="preserve">its </w:t>
      </w:r>
      <w:r w:rsidRPr="00F85C1D">
        <w:rPr>
          <w:rFonts w:asciiTheme="minorHAnsi" w:hAnsiTheme="minorHAnsi" w:cstheme="minorHAnsi"/>
          <w:spacing w:val="-1"/>
        </w:rPr>
        <w:t>contractual</w:t>
      </w:r>
      <w:r w:rsidRPr="00F85C1D">
        <w:rPr>
          <w:rFonts w:asciiTheme="minorHAnsi" w:hAnsiTheme="minorHAnsi" w:cstheme="minorHAnsi"/>
        </w:rPr>
        <w:t xml:space="preserve"> </w:t>
      </w:r>
      <w:r w:rsidRPr="00F85C1D">
        <w:rPr>
          <w:rFonts w:asciiTheme="minorHAnsi" w:hAnsiTheme="minorHAnsi" w:cstheme="minorHAnsi"/>
          <w:spacing w:val="-1"/>
        </w:rPr>
        <w:t>obligation</w:t>
      </w:r>
      <w:r w:rsidRPr="00F85C1D">
        <w:rPr>
          <w:rFonts w:asciiTheme="minorHAnsi" w:hAnsiTheme="minorHAnsi" w:cstheme="minorHAnsi"/>
          <w:spacing w:val="-3"/>
        </w:rPr>
        <w:t xml:space="preserve"> </w:t>
      </w:r>
      <w:r w:rsidRPr="00F85C1D">
        <w:rPr>
          <w:rFonts w:asciiTheme="minorHAnsi" w:hAnsiTheme="minorHAnsi" w:cstheme="minorHAnsi"/>
        </w:rPr>
        <w:t>to</w:t>
      </w:r>
      <w:r w:rsidRPr="00F85C1D">
        <w:rPr>
          <w:rFonts w:asciiTheme="minorHAnsi" w:hAnsiTheme="minorHAnsi" w:cstheme="minorHAnsi"/>
          <w:spacing w:val="-1"/>
        </w:rPr>
        <w:t xml:space="preserve"> encrypt</w:t>
      </w:r>
      <w:r w:rsidR="00636D6C" w:rsidRPr="00F85C1D">
        <w:rPr>
          <w:rFonts w:asciiTheme="minorHAnsi" w:hAnsiTheme="minorHAnsi" w:cstheme="minorHAnsi"/>
          <w:spacing w:val="-1"/>
        </w:rPr>
        <w:t xml:space="preserve"> D</w:t>
      </w:r>
      <w:r w:rsidRPr="00F85C1D">
        <w:rPr>
          <w:rFonts w:asciiTheme="minorHAnsi" w:hAnsiTheme="minorHAnsi" w:cstheme="minorHAnsi"/>
          <w:spacing w:val="-1"/>
        </w:rPr>
        <w:t>ata</w:t>
      </w:r>
      <w:r w:rsidRPr="00F85C1D">
        <w:rPr>
          <w:rFonts w:asciiTheme="minorHAnsi" w:hAnsiTheme="minorHAnsi" w:cstheme="minorHAnsi"/>
        </w:rPr>
        <w:t xml:space="preserve"> </w:t>
      </w:r>
      <w:r w:rsidRPr="00F85C1D">
        <w:rPr>
          <w:rFonts w:asciiTheme="minorHAnsi" w:hAnsiTheme="minorHAnsi" w:cstheme="minorHAnsi"/>
          <w:spacing w:val="-1"/>
        </w:rPr>
        <w:t>or</w:t>
      </w:r>
      <w:r w:rsidRPr="00F85C1D">
        <w:rPr>
          <w:rFonts w:asciiTheme="minorHAnsi" w:hAnsiTheme="minorHAnsi" w:cstheme="minorHAnsi"/>
        </w:rPr>
        <w:t xml:space="preserve"> </w:t>
      </w:r>
      <w:r w:rsidRPr="00F85C1D">
        <w:rPr>
          <w:rFonts w:asciiTheme="minorHAnsi" w:hAnsiTheme="minorHAnsi" w:cstheme="minorHAnsi"/>
          <w:spacing w:val="-1"/>
        </w:rPr>
        <w:t>otherwise</w:t>
      </w:r>
      <w:r w:rsidRPr="00F85C1D">
        <w:rPr>
          <w:rFonts w:asciiTheme="minorHAnsi" w:hAnsiTheme="minorHAnsi" w:cstheme="minorHAnsi"/>
          <w:spacing w:val="-2"/>
        </w:rPr>
        <w:t xml:space="preserve"> </w:t>
      </w:r>
      <w:r w:rsidRPr="00F85C1D">
        <w:rPr>
          <w:rFonts w:asciiTheme="minorHAnsi" w:hAnsiTheme="minorHAnsi" w:cstheme="minorHAnsi"/>
          <w:spacing w:val="-1"/>
        </w:rPr>
        <w:t>prevent</w:t>
      </w:r>
      <w:r w:rsidRPr="00F85C1D">
        <w:rPr>
          <w:rFonts w:asciiTheme="minorHAnsi" w:hAnsiTheme="minorHAnsi" w:cstheme="minorHAnsi"/>
          <w:spacing w:val="1"/>
        </w:rPr>
        <w:t xml:space="preserve"> </w:t>
      </w:r>
      <w:r w:rsidRPr="00F85C1D">
        <w:rPr>
          <w:rFonts w:asciiTheme="minorHAnsi" w:hAnsiTheme="minorHAnsi" w:cstheme="minorHAnsi"/>
          <w:spacing w:val="-1"/>
        </w:rPr>
        <w:t>its</w:t>
      </w:r>
      <w:r w:rsidRPr="00F85C1D">
        <w:rPr>
          <w:rFonts w:asciiTheme="minorHAnsi" w:hAnsiTheme="minorHAnsi" w:cstheme="minorHAnsi"/>
        </w:rPr>
        <w:t xml:space="preserve"> </w:t>
      </w:r>
      <w:r w:rsidRPr="00F85C1D">
        <w:rPr>
          <w:rFonts w:asciiTheme="minorHAnsi" w:hAnsiTheme="minorHAnsi" w:cstheme="minorHAnsi"/>
          <w:spacing w:val="-1"/>
        </w:rPr>
        <w:t xml:space="preserve">release </w:t>
      </w:r>
      <w:r w:rsidRPr="00F85C1D">
        <w:rPr>
          <w:rFonts w:asciiTheme="minorHAnsi" w:hAnsiTheme="minorHAnsi" w:cstheme="minorHAnsi"/>
          <w:spacing w:val="-2"/>
        </w:rPr>
        <w:t>as</w:t>
      </w:r>
      <w:r w:rsidRPr="00F85C1D">
        <w:rPr>
          <w:rFonts w:asciiTheme="minorHAnsi" w:hAnsiTheme="minorHAnsi" w:cstheme="minorHAnsi"/>
        </w:rPr>
        <w:t xml:space="preserve"> </w:t>
      </w:r>
      <w:r w:rsidR="007D39FE" w:rsidRPr="00F85C1D">
        <w:rPr>
          <w:rFonts w:asciiTheme="minorHAnsi" w:hAnsiTheme="minorHAnsi" w:cstheme="minorHAnsi"/>
          <w:spacing w:val="-1"/>
        </w:rPr>
        <w:t xml:space="preserve">reasonably </w:t>
      </w:r>
      <w:r w:rsidRPr="00F85C1D">
        <w:rPr>
          <w:rFonts w:asciiTheme="minorHAnsi" w:hAnsiTheme="minorHAnsi" w:cstheme="minorHAnsi"/>
          <w:spacing w:val="-1"/>
        </w:rPr>
        <w:t>determined by 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shall</w:t>
      </w:r>
      <w:r w:rsidRPr="00F85C1D">
        <w:rPr>
          <w:rFonts w:asciiTheme="minorHAnsi" w:hAnsiTheme="minorHAnsi" w:cstheme="minorHAnsi"/>
        </w:rPr>
        <w:t xml:space="preserve"> </w:t>
      </w:r>
      <w:r w:rsidRPr="00F85C1D">
        <w:rPr>
          <w:rFonts w:asciiTheme="minorHAnsi" w:hAnsiTheme="minorHAnsi" w:cstheme="minorHAnsi"/>
          <w:spacing w:val="-1"/>
        </w:rPr>
        <w:t>bear</w:t>
      </w:r>
      <w:r w:rsidRPr="00F85C1D">
        <w:rPr>
          <w:rFonts w:asciiTheme="minorHAnsi" w:hAnsiTheme="minorHAnsi" w:cstheme="minorHAnsi"/>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costs</w:t>
      </w:r>
      <w:r w:rsidRPr="00F85C1D">
        <w:rPr>
          <w:rFonts w:asciiTheme="minorHAnsi" w:hAnsiTheme="minorHAnsi" w:cstheme="minorHAnsi"/>
        </w:rPr>
        <w:t xml:space="preserve"> </w:t>
      </w:r>
      <w:r w:rsidRPr="00F85C1D">
        <w:rPr>
          <w:rFonts w:asciiTheme="minorHAnsi" w:hAnsiTheme="minorHAnsi" w:cstheme="minorHAnsi"/>
          <w:spacing w:val="-2"/>
        </w:rPr>
        <w:t>associated</w:t>
      </w:r>
      <w:r w:rsidRPr="00F85C1D">
        <w:rPr>
          <w:rFonts w:asciiTheme="minorHAnsi" w:hAnsiTheme="minorHAnsi" w:cstheme="minorHAnsi"/>
          <w:spacing w:val="-1"/>
        </w:rPr>
        <w:t xml:space="preserve"> with</w:t>
      </w:r>
      <w:r w:rsidR="00F03C17" w:rsidRPr="00F85C1D">
        <w:rPr>
          <w:rFonts w:asciiTheme="minorHAnsi" w:hAnsiTheme="minorHAnsi" w:cstheme="minorHAnsi"/>
          <w:spacing w:val="-1"/>
        </w:rPr>
        <w:t>:</w:t>
      </w:r>
      <w:r w:rsidRPr="00F85C1D">
        <w:rPr>
          <w:rFonts w:asciiTheme="minorHAnsi" w:hAnsiTheme="minorHAnsi" w:cstheme="minorHAnsi"/>
          <w:spacing w:val="-3"/>
        </w:rPr>
        <w:t xml:space="preserve"> </w:t>
      </w:r>
      <w:r w:rsidRPr="00F85C1D">
        <w:rPr>
          <w:rFonts w:asciiTheme="minorHAnsi" w:hAnsiTheme="minorHAnsi" w:cstheme="minorHAnsi"/>
        </w:rPr>
        <w:t>(1)</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00DC3B67" w:rsidRPr="00F85C1D">
        <w:rPr>
          <w:rFonts w:asciiTheme="minorHAnsi" w:hAnsiTheme="minorHAnsi" w:cstheme="minorHAnsi"/>
          <w:spacing w:val="-1"/>
        </w:rPr>
        <w:t xml:space="preserve"> </w:t>
      </w:r>
      <w:r w:rsidR="00DC3B67" w:rsidRPr="00F85C1D">
        <w:rPr>
          <w:rFonts w:asciiTheme="minorHAnsi" w:hAnsiTheme="minorHAnsi" w:cstheme="minorHAnsi"/>
          <w:spacing w:val="-1"/>
        </w:rPr>
        <w:lastRenderedPageBreak/>
        <w:t>i</w:t>
      </w:r>
      <w:r w:rsidRPr="00F85C1D">
        <w:rPr>
          <w:rFonts w:asciiTheme="minorHAnsi" w:hAnsiTheme="minorHAnsi" w:cstheme="minorHAnsi"/>
          <w:spacing w:val="-1"/>
        </w:rPr>
        <w:t xml:space="preserve">nvestigation and resolution </w:t>
      </w:r>
      <w:r w:rsidRPr="00F85C1D">
        <w:rPr>
          <w:rFonts w:asciiTheme="minorHAnsi" w:hAnsiTheme="minorHAnsi" w:cstheme="minorHAnsi"/>
        </w:rPr>
        <w:t xml:space="preserve">of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rPr>
        <w:t xml:space="preserve"> </w:t>
      </w:r>
      <w:r w:rsidR="00636D6C" w:rsidRPr="00F85C1D">
        <w:rPr>
          <w:rFonts w:asciiTheme="minorHAnsi" w:hAnsiTheme="minorHAnsi" w:cstheme="minorHAnsi"/>
          <w:spacing w:val="-1"/>
        </w:rPr>
        <w:t>B</w:t>
      </w:r>
      <w:r w:rsidRPr="00F85C1D">
        <w:rPr>
          <w:rFonts w:asciiTheme="minorHAnsi" w:hAnsiTheme="minorHAnsi" w:cstheme="minorHAnsi"/>
          <w:spacing w:val="-1"/>
        </w:rPr>
        <w:t>reach; (2)</w:t>
      </w:r>
      <w:r w:rsidRPr="00F85C1D">
        <w:rPr>
          <w:rFonts w:asciiTheme="minorHAnsi" w:hAnsiTheme="minorHAnsi" w:cstheme="minorHAnsi"/>
        </w:rPr>
        <w:t xml:space="preserve"> </w:t>
      </w:r>
      <w:r w:rsidRPr="00F85C1D">
        <w:rPr>
          <w:rFonts w:asciiTheme="minorHAnsi" w:hAnsiTheme="minorHAnsi" w:cstheme="minorHAnsi"/>
          <w:spacing w:val="-1"/>
        </w:rPr>
        <w:t>notifications</w:t>
      </w:r>
      <w:r w:rsidRPr="00F85C1D">
        <w:rPr>
          <w:rFonts w:asciiTheme="minorHAnsi" w:hAnsiTheme="minorHAnsi" w:cstheme="minorHAnsi"/>
          <w:spacing w:val="-2"/>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individuals,</w:t>
      </w:r>
      <w:r w:rsidRPr="00F85C1D">
        <w:rPr>
          <w:rFonts w:asciiTheme="minorHAnsi" w:hAnsiTheme="minorHAnsi" w:cstheme="minorHAnsi"/>
        </w:rPr>
        <w:t xml:space="preserve"> </w:t>
      </w:r>
      <w:r w:rsidRPr="00F85C1D">
        <w:rPr>
          <w:rFonts w:asciiTheme="minorHAnsi" w:hAnsiTheme="minorHAnsi" w:cstheme="minorHAnsi"/>
          <w:spacing w:val="-1"/>
        </w:rPr>
        <w:t>regulators</w:t>
      </w:r>
      <w:r w:rsidR="00F03C17" w:rsidRPr="00F85C1D">
        <w:rPr>
          <w:rFonts w:asciiTheme="minorHAnsi" w:hAnsiTheme="minorHAnsi" w:cstheme="minorHAnsi"/>
          <w:spacing w:val="-1"/>
        </w:rPr>
        <w:t>,</w:t>
      </w:r>
      <w:r w:rsidRPr="00F85C1D">
        <w:rPr>
          <w:rFonts w:asciiTheme="minorHAnsi" w:hAnsiTheme="minorHAnsi" w:cstheme="minorHAnsi"/>
          <w:spacing w:val="-2"/>
        </w:rPr>
        <w:t xml:space="preserve"> </w:t>
      </w:r>
      <w:r w:rsidR="007D39FE" w:rsidRPr="00F85C1D">
        <w:rPr>
          <w:rFonts w:asciiTheme="minorHAnsi" w:hAnsiTheme="minorHAnsi" w:cstheme="minorHAnsi"/>
        </w:rPr>
        <w:t xml:space="preserve">or </w:t>
      </w:r>
      <w:r w:rsidRPr="00F85C1D">
        <w:rPr>
          <w:rFonts w:asciiTheme="minorHAnsi" w:hAnsiTheme="minorHAnsi" w:cstheme="minorHAnsi"/>
          <w:spacing w:val="-1"/>
        </w:rPr>
        <w:t>others</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required </w:t>
      </w:r>
      <w:r w:rsidRPr="00F85C1D">
        <w:rPr>
          <w:rFonts w:asciiTheme="minorHAnsi" w:hAnsiTheme="minorHAnsi" w:cstheme="minorHAnsi"/>
          <w:spacing w:val="-2"/>
        </w:rPr>
        <w:t>by</w:t>
      </w:r>
      <w:r w:rsidRPr="00F85C1D">
        <w:rPr>
          <w:rFonts w:asciiTheme="minorHAnsi" w:hAnsiTheme="minorHAnsi" w:cstheme="minorHAnsi"/>
          <w:spacing w:val="1"/>
        </w:rPr>
        <w:t xml:space="preserve"> </w:t>
      </w:r>
      <w:r w:rsidRPr="00F85C1D">
        <w:rPr>
          <w:rFonts w:asciiTheme="minorHAnsi" w:hAnsiTheme="minorHAnsi" w:cstheme="minorHAnsi"/>
          <w:spacing w:val="-1"/>
        </w:rPr>
        <w:t>federal</w:t>
      </w:r>
      <w:r w:rsidRPr="00F85C1D">
        <w:rPr>
          <w:rFonts w:asciiTheme="minorHAnsi" w:hAnsiTheme="minorHAnsi" w:cstheme="minorHAnsi"/>
          <w:spacing w:val="-3"/>
        </w:rPr>
        <w:t xml:space="preserve"> </w:t>
      </w:r>
      <w:r w:rsidRPr="00F85C1D">
        <w:rPr>
          <w:rFonts w:asciiTheme="minorHAnsi" w:hAnsiTheme="minorHAnsi" w:cstheme="minorHAnsi"/>
          <w:spacing w:val="-1"/>
        </w:rPr>
        <w:t>and</w:t>
      </w:r>
      <w:r w:rsidR="00673781" w:rsidRPr="00F85C1D">
        <w:rPr>
          <w:rFonts w:asciiTheme="minorHAnsi" w:hAnsiTheme="minorHAnsi" w:cstheme="minorHAnsi"/>
          <w:spacing w:val="-1"/>
        </w:rPr>
        <w:t>/or</w:t>
      </w:r>
      <w:r w:rsidRPr="00F85C1D">
        <w:rPr>
          <w:rFonts w:asciiTheme="minorHAnsi" w:hAnsiTheme="minorHAnsi" w:cstheme="minorHAnsi"/>
          <w:spacing w:val="-1"/>
        </w:rPr>
        <w:t xml:space="preserve"> state</w:t>
      </w:r>
      <w:r w:rsidRPr="00F85C1D">
        <w:rPr>
          <w:rFonts w:asciiTheme="minorHAnsi" w:hAnsiTheme="minorHAnsi" w:cstheme="minorHAnsi"/>
          <w:spacing w:val="-2"/>
        </w:rPr>
        <w:t xml:space="preserve"> </w:t>
      </w:r>
      <w:r w:rsidR="00DC3B67" w:rsidRPr="00F85C1D">
        <w:rPr>
          <w:rFonts w:asciiTheme="minorHAnsi" w:hAnsiTheme="minorHAnsi" w:cstheme="minorHAnsi"/>
          <w:spacing w:val="-1"/>
        </w:rPr>
        <w:t>law</w:t>
      </w:r>
      <w:r w:rsidR="00F03C17" w:rsidRPr="00F85C1D">
        <w:rPr>
          <w:rFonts w:asciiTheme="minorHAnsi" w:hAnsiTheme="minorHAnsi" w:cstheme="minorHAnsi"/>
          <w:spacing w:val="-1"/>
        </w:rPr>
        <w:t>,</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as</w:t>
      </w:r>
      <w:r w:rsidRPr="00F85C1D">
        <w:rPr>
          <w:rFonts w:asciiTheme="minorHAnsi" w:hAnsiTheme="minorHAnsi" w:cstheme="minorHAnsi"/>
          <w:spacing w:val="-2"/>
        </w:rPr>
        <w:t xml:space="preserve"> </w:t>
      </w:r>
      <w:r w:rsidRPr="00F85C1D">
        <w:rPr>
          <w:rFonts w:asciiTheme="minorHAnsi" w:hAnsiTheme="minorHAnsi" w:cstheme="minorHAnsi"/>
          <w:spacing w:val="-1"/>
        </w:rPr>
        <w:t>otherwise</w:t>
      </w:r>
      <w:r w:rsidRPr="00F85C1D">
        <w:rPr>
          <w:rFonts w:asciiTheme="minorHAnsi" w:hAnsiTheme="minorHAnsi" w:cstheme="minorHAnsi"/>
          <w:spacing w:val="1"/>
        </w:rPr>
        <w:t xml:space="preserve"> </w:t>
      </w:r>
      <w:r w:rsidRPr="00F85C1D">
        <w:rPr>
          <w:rFonts w:asciiTheme="minorHAnsi" w:hAnsiTheme="minorHAnsi" w:cstheme="minorHAnsi"/>
          <w:spacing w:val="-1"/>
        </w:rPr>
        <w:t>agreed to</w:t>
      </w:r>
      <w:r w:rsidR="00B702E7" w:rsidRPr="00F85C1D">
        <w:rPr>
          <w:rFonts w:asciiTheme="minorHAnsi" w:hAnsiTheme="minorHAnsi" w:cstheme="minorHAnsi"/>
          <w:spacing w:val="-1"/>
        </w:rPr>
        <w:t xml:space="preserve"> in the Statement of Work</w:t>
      </w:r>
      <w:r w:rsidRPr="00F85C1D">
        <w:rPr>
          <w:rFonts w:asciiTheme="minorHAnsi" w:hAnsiTheme="minorHAnsi" w:cstheme="minorHAnsi"/>
          <w:spacing w:val="-1"/>
        </w:rPr>
        <w:t>;</w:t>
      </w:r>
      <w:r w:rsidRPr="00F85C1D">
        <w:rPr>
          <w:rFonts w:asciiTheme="minorHAnsi" w:hAnsiTheme="minorHAnsi" w:cstheme="minorHAnsi"/>
          <w:spacing w:val="1"/>
        </w:rPr>
        <w:t xml:space="preserve"> </w:t>
      </w:r>
      <w:r w:rsidRPr="00F85C1D">
        <w:rPr>
          <w:rFonts w:asciiTheme="minorHAnsi" w:hAnsiTheme="minorHAnsi" w:cstheme="minorHAnsi"/>
          <w:spacing w:val="-1"/>
        </w:rPr>
        <w:t>(3)</w:t>
      </w:r>
      <w:r w:rsidRPr="00F85C1D">
        <w:rPr>
          <w:rFonts w:asciiTheme="minorHAnsi" w:hAnsiTheme="minorHAnsi" w:cstheme="minorHAnsi"/>
        </w:rPr>
        <w:t xml:space="preserve"> a</w:t>
      </w:r>
      <w:r w:rsidRPr="00F85C1D">
        <w:rPr>
          <w:rFonts w:asciiTheme="minorHAnsi" w:hAnsiTheme="minorHAnsi" w:cstheme="minorHAnsi"/>
          <w:spacing w:val="-3"/>
        </w:rPr>
        <w:t xml:space="preserve"> </w:t>
      </w:r>
      <w:r w:rsidRPr="00F85C1D">
        <w:rPr>
          <w:rFonts w:asciiTheme="minorHAnsi" w:hAnsiTheme="minorHAnsi" w:cstheme="minorHAnsi"/>
          <w:spacing w:val="-1"/>
        </w:rPr>
        <w:t>credit</w:t>
      </w:r>
      <w:r w:rsidRPr="00F85C1D">
        <w:rPr>
          <w:rFonts w:asciiTheme="minorHAnsi" w:hAnsiTheme="minorHAnsi" w:cstheme="minorHAnsi"/>
          <w:spacing w:val="-2"/>
        </w:rPr>
        <w:t xml:space="preserve"> </w:t>
      </w:r>
      <w:r w:rsidR="007D39FE" w:rsidRPr="00F85C1D">
        <w:rPr>
          <w:rFonts w:asciiTheme="minorHAnsi" w:hAnsiTheme="minorHAnsi" w:cstheme="minorHAnsi"/>
          <w:spacing w:val="-1"/>
        </w:rPr>
        <w:t xml:space="preserve">monitoring </w:t>
      </w:r>
      <w:r w:rsidRPr="00F85C1D">
        <w:rPr>
          <w:rFonts w:asciiTheme="minorHAnsi" w:hAnsiTheme="minorHAnsi" w:cstheme="minorHAnsi"/>
          <w:spacing w:val="-1"/>
        </w:rPr>
        <w:t>service</w:t>
      </w:r>
      <w:r w:rsidRPr="00F85C1D">
        <w:rPr>
          <w:rFonts w:asciiTheme="minorHAnsi" w:hAnsiTheme="minorHAnsi" w:cstheme="minorHAnsi"/>
          <w:spacing w:val="1"/>
        </w:rPr>
        <w:t xml:space="preserve"> </w:t>
      </w:r>
      <w:r w:rsidRPr="00F85C1D">
        <w:rPr>
          <w:rFonts w:asciiTheme="minorHAnsi" w:hAnsiTheme="minorHAnsi" w:cstheme="minorHAnsi"/>
          <w:spacing w:val="-1"/>
        </w:rPr>
        <w:t>required by</w:t>
      </w:r>
      <w:r w:rsidRPr="00F85C1D">
        <w:rPr>
          <w:rFonts w:asciiTheme="minorHAnsi" w:hAnsiTheme="minorHAnsi" w:cstheme="minorHAnsi"/>
          <w:spacing w:val="1"/>
        </w:rPr>
        <w:t xml:space="preserve"> </w:t>
      </w:r>
      <w:r w:rsidR="00DC3B67" w:rsidRPr="00F85C1D">
        <w:rPr>
          <w:rFonts w:asciiTheme="minorHAnsi" w:hAnsiTheme="minorHAnsi" w:cstheme="minorHAnsi"/>
          <w:spacing w:val="1"/>
        </w:rPr>
        <w:t xml:space="preserve">federal and/or </w:t>
      </w:r>
      <w:r w:rsidRPr="00F85C1D">
        <w:rPr>
          <w:rFonts w:asciiTheme="minorHAnsi" w:hAnsiTheme="minorHAnsi" w:cstheme="minorHAnsi"/>
          <w:spacing w:val="-1"/>
        </w:rPr>
        <w:t>state</w:t>
      </w:r>
      <w:r w:rsidRPr="00F85C1D">
        <w:rPr>
          <w:rFonts w:asciiTheme="minorHAnsi" w:hAnsiTheme="minorHAnsi" w:cstheme="minorHAnsi"/>
          <w:spacing w:val="-2"/>
        </w:rPr>
        <w:t xml:space="preserve"> </w:t>
      </w:r>
      <w:r w:rsidRPr="00F85C1D">
        <w:rPr>
          <w:rFonts w:asciiTheme="minorHAnsi" w:hAnsiTheme="minorHAnsi" w:cstheme="minorHAnsi"/>
          <w:spacing w:val="-1"/>
        </w:rPr>
        <w:t>law</w:t>
      </w:r>
      <w:r w:rsidR="00F03C17" w:rsidRPr="00F85C1D">
        <w:rPr>
          <w:rFonts w:asciiTheme="minorHAnsi" w:hAnsiTheme="minorHAnsi" w:cstheme="minorHAnsi"/>
          <w:spacing w:val="-1"/>
        </w:rPr>
        <w:t>,</w:t>
      </w:r>
      <w:r w:rsidRPr="00F85C1D">
        <w:rPr>
          <w:rFonts w:asciiTheme="minorHAnsi" w:hAnsiTheme="minorHAnsi" w:cstheme="minorHAnsi"/>
          <w:spacing w:val="-1"/>
        </w:rPr>
        <w:t xml:space="preserve"> </w:t>
      </w:r>
      <w:r w:rsidRPr="00F85C1D">
        <w:rPr>
          <w:rFonts w:asciiTheme="minorHAnsi" w:hAnsiTheme="minorHAnsi" w:cstheme="minorHAnsi"/>
        </w:rPr>
        <w:t xml:space="preserve">or </w:t>
      </w:r>
      <w:r w:rsidRPr="00F85C1D">
        <w:rPr>
          <w:rFonts w:asciiTheme="minorHAnsi" w:hAnsiTheme="minorHAnsi" w:cstheme="minorHAnsi"/>
          <w:spacing w:val="-2"/>
        </w:rPr>
        <w:t>as</w:t>
      </w:r>
      <w:r w:rsidRPr="00F85C1D">
        <w:rPr>
          <w:rFonts w:asciiTheme="minorHAnsi" w:hAnsiTheme="minorHAnsi" w:cstheme="minorHAnsi"/>
        </w:rPr>
        <w:t xml:space="preserve"> </w:t>
      </w:r>
      <w:r w:rsidRPr="00F85C1D">
        <w:rPr>
          <w:rFonts w:asciiTheme="minorHAnsi" w:hAnsiTheme="minorHAnsi" w:cstheme="minorHAnsi"/>
          <w:spacing w:val="-1"/>
        </w:rPr>
        <w:t>otherwise</w:t>
      </w:r>
      <w:r w:rsidRPr="00F85C1D">
        <w:rPr>
          <w:rFonts w:asciiTheme="minorHAnsi" w:hAnsiTheme="minorHAnsi" w:cstheme="minorHAnsi"/>
          <w:spacing w:val="1"/>
        </w:rPr>
        <w:t xml:space="preserve"> </w:t>
      </w:r>
      <w:r w:rsidRPr="00F85C1D">
        <w:rPr>
          <w:rFonts w:asciiTheme="minorHAnsi" w:hAnsiTheme="minorHAnsi" w:cstheme="minorHAnsi"/>
          <w:spacing w:val="-1"/>
        </w:rPr>
        <w:t>agreed to</w:t>
      </w:r>
      <w:r w:rsidR="00996E1B" w:rsidRPr="00F85C1D">
        <w:rPr>
          <w:rFonts w:asciiTheme="minorHAnsi" w:hAnsiTheme="minorHAnsi" w:cstheme="minorHAnsi"/>
          <w:spacing w:val="-1"/>
        </w:rPr>
        <w:t xml:space="preserve"> in the Statement of Work</w:t>
      </w:r>
      <w:r w:rsidRPr="00F85C1D">
        <w:rPr>
          <w:rFonts w:asciiTheme="minorHAnsi" w:hAnsiTheme="minorHAnsi" w:cstheme="minorHAnsi"/>
          <w:spacing w:val="-1"/>
        </w:rPr>
        <w:t xml:space="preserve">; </w:t>
      </w:r>
      <w:r w:rsidRPr="00F85C1D">
        <w:rPr>
          <w:rFonts w:asciiTheme="minorHAnsi" w:hAnsiTheme="minorHAnsi" w:cstheme="minorHAnsi"/>
        </w:rPr>
        <w:t>(4)</w:t>
      </w:r>
      <w:r w:rsidRPr="00F85C1D">
        <w:rPr>
          <w:rFonts w:asciiTheme="minorHAnsi" w:hAnsiTheme="minorHAnsi" w:cstheme="minorHAnsi"/>
          <w:spacing w:val="-2"/>
        </w:rPr>
        <w:t xml:space="preserve"> </w:t>
      </w:r>
      <w:r w:rsidRPr="00F85C1D">
        <w:rPr>
          <w:rFonts w:asciiTheme="minorHAnsi" w:hAnsiTheme="minorHAnsi" w:cstheme="minorHAnsi"/>
        </w:rPr>
        <w:t xml:space="preserve">a </w:t>
      </w:r>
      <w:r w:rsidRPr="00F85C1D">
        <w:rPr>
          <w:rFonts w:asciiTheme="minorHAnsi" w:hAnsiTheme="minorHAnsi" w:cstheme="minorHAnsi"/>
          <w:spacing w:val="-1"/>
        </w:rPr>
        <w:t>website</w:t>
      </w:r>
      <w:r w:rsidRPr="00F85C1D">
        <w:rPr>
          <w:rFonts w:asciiTheme="minorHAnsi" w:hAnsiTheme="minorHAnsi" w:cstheme="minorHAnsi"/>
          <w:spacing w:val="-4"/>
        </w:rPr>
        <w:t xml:space="preserve"> </w:t>
      </w:r>
      <w:r w:rsidRPr="00F85C1D">
        <w:rPr>
          <w:rFonts w:asciiTheme="minorHAnsi" w:hAnsiTheme="minorHAnsi" w:cstheme="minorHAnsi"/>
        </w:rPr>
        <w:t>or a</w:t>
      </w:r>
      <w:r w:rsidRPr="00F85C1D">
        <w:rPr>
          <w:rFonts w:asciiTheme="minorHAnsi" w:hAnsiTheme="minorHAnsi" w:cstheme="minorHAnsi"/>
          <w:spacing w:val="-3"/>
        </w:rPr>
        <w:t xml:space="preserve"> </w:t>
      </w:r>
      <w:r w:rsidRPr="00F85C1D">
        <w:rPr>
          <w:rFonts w:asciiTheme="minorHAnsi" w:hAnsiTheme="minorHAnsi" w:cstheme="minorHAnsi"/>
          <w:spacing w:val="-1"/>
        </w:rPr>
        <w:t>toll-free</w:t>
      </w:r>
      <w:r w:rsidR="00DC3B67" w:rsidRPr="00F85C1D">
        <w:rPr>
          <w:rFonts w:asciiTheme="minorHAnsi" w:hAnsiTheme="minorHAnsi" w:cstheme="minorHAnsi"/>
          <w:spacing w:val="-1"/>
        </w:rPr>
        <w:t xml:space="preserve"> n</w:t>
      </w:r>
      <w:r w:rsidRPr="00F85C1D">
        <w:rPr>
          <w:rFonts w:asciiTheme="minorHAnsi" w:hAnsiTheme="minorHAnsi" w:cstheme="minorHAnsi"/>
          <w:spacing w:val="-1"/>
        </w:rPr>
        <w:t>umber</w:t>
      </w:r>
      <w:r w:rsidRPr="00F85C1D">
        <w:rPr>
          <w:rFonts w:asciiTheme="minorHAnsi" w:hAnsiTheme="minorHAnsi" w:cstheme="minorHAnsi"/>
        </w:rPr>
        <w:t xml:space="preserve"> </w:t>
      </w:r>
      <w:r w:rsidRPr="00F85C1D">
        <w:rPr>
          <w:rFonts w:asciiTheme="minorHAnsi" w:hAnsiTheme="minorHAnsi" w:cstheme="minorHAnsi"/>
          <w:spacing w:val="-1"/>
        </w:rPr>
        <w:t>and call</w:t>
      </w:r>
      <w:r w:rsidRPr="00F85C1D">
        <w:rPr>
          <w:rFonts w:asciiTheme="minorHAnsi" w:hAnsiTheme="minorHAnsi" w:cstheme="minorHAnsi"/>
          <w:spacing w:val="-3"/>
        </w:rPr>
        <w:t xml:space="preserve"> </w:t>
      </w:r>
      <w:r w:rsidRPr="00F85C1D">
        <w:rPr>
          <w:rFonts w:asciiTheme="minorHAnsi" w:hAnsiTheme="minorHAnsi" w:cstheme="minorHAnsi"/>
          <w:spacing w:val="-1"/>
        </w:rPr>
        <w:t>center</w:t>
      </w:r>
      <w:r w:rsidRPr="00F85C1D">
        <w:rPr>
          <w:rFonts w:asciiTheme="minorHAnsi" w:hAnsiTheme="minorHAnsi" w:cstheme="minorHAnsi"/>
        </w:rPr>
        <w:t xml:space="preserve"> </w:t>
      </w:r>
      <w:r w:rsidRPr="00F85C1D">
        <w:rPr>
          <w:rFonts w:asciiTheme="minorHAnsi" w:hAnsiTheme="minorHAnsi" w:cstheme="minorHAnsi"/>
          <w:spacing w:val="-1"/>
        </w:rPr>
        <w:t>for</w:t>
      </w:r>
      <w:r w:rsidRPr="00F85C1D">
        <w:rPr>
          <w:rFonts w:asciiTheme="minorHAnsi" w:hAnsiTheme="minorHAnsi" w:cstheme="minorHAnsi"/>
          <w:spacing w:val="-2"/>
        </w:rPr>
        <w:t xml:space="preserve"> </w:t>
      </w:r>
      <w:r w:rsidRPr="00F85C1D">
        <w:rPr>
          <w:rFonts w:asciiTheme="minorHAnsi" w:hAnsiTheme="minorHAnsi" w:cstheme="minorHAnsi"/>
          <w:spacing w:val="-1"/>
        </w:rPr>
        <w:t>affected</w:t>
      </w:r>
      <w:r w:rsidRPr="00F85C1D">
        <w:rPr>
          <w:rFonts w:asciiTheme="minorHAnsi" w:hAnsiTheme="minorHAnsi" w:cstheme="minorHAnsi"/>
          <w:spacing w:val="-3"/>
        </w:rPr>
        <w:t xml:space="preserve"> </w:t>
      </w:r>
      <w:r w:rsidRPr="00F85C1D">
        <w:rPr>
          <w:rFonts w:asciiTheme="minorHAnsi" w:hAnsiTheme="minorHAnsi" w:cstheme="minorHAnsi"/>
          <w:spacing w:val="-1"/>
        </w:rPr>
        <w:t>individuals</w:t>
      </w:r>
      <w:r w:rsidRPr="00F85C1D">
        <w:rPr>
          <w:rFonts w:asciiTheme="minorHAnsi" w:hAnsiTheme="minorHAnsi" w:cstheme="minorHAnsi"/>
        </w:rPr>
        <w:t xml:space="preserve"> </w:t>
      </w:r>
      <w:r w:rsidRPr="00F85C1D">
        <w:rPr>
          <w:rFonts w:asciiTheme="minorHAnsi" w:hAnsiTheme="minorHAnsi" w:cstheme="minorHAnsi"/>
          <w:spacing w:val="-1"/>
        </w:rPr>
        <w:t>required by</w:t>
      </w:r>
      <w:r w:rsidRPr="00F85C1D">
        <w:rPr>
          <w:rFonts w:asciiTheme="minorHAnsi" w:hAnsiTheme="minorHAnsi" w:cstheme="minorHAnsi"/>
          <w:spacing w:val="1"/>
        </w:rPr>
        <w:t xml:space="preserve"> </w:t>
      </w:r>
      <w:r w:rsidRPr="00F85C1D">
        <w:rPr>
          <w:rFonts w:asciiTheme="minorHAnsi" w:hAnsiTheme="minorHAnsi" w:cstheme="minorHAnsi"/>
          <w:spacing w:val="-1"/>
        </w:rPr>
        <w:t>federal</w:t>
      </w:r>
      <w:r w:rsidRPr="00F85C1D">
        <w:rPr>
          <w:rFonts w:asciiTheme="minorHAnsi" w:hAnsiTheme="minorHAnsi" w:cstheme="minorHAnsi"/>
          <w:spacing w:val="-3"/>
        </w:rPr>
        <w:t xml:space="preserve"> </w:t>
      </w:r>
      <w:r w:rsidRPr="00F85C1D">
        <w:rPr>
          <w:rFonts w:asciiTheme="minorHAnsi" w:hAnsiTheme="minorHAnsi" w:cstheme="minorHAnsi"/>
          <w:spacing w:val="-1"/>
        </w:rPr>
        <w:t>and</w:t>
      </w:r>
      <w:r w:rsidR="00DC3B67" w:rsidRPr="00F85C1D">
        <w:rPr>
          <w:rFonts w:asciiTheme="minorHAnsi" w:hAnsiTheme="minorHAnsi" w:cstheme="minorHAnsi"/>
          <w:spacing w:val="-1"/>
        </w:rPr>
        <w:t>/or</w:t>
      </w:r>
      <w:r w:rsidRPr="00F85C1D">
        <w:rPr>
          <w:rFonts w:asciiTheme="minorHAnsi" w:hAnsiTheme="minorHAnsi" w:cstheme="minorHAnsi"/>
          <w:spacing w:val="-1"/>
        </w:rPr>
        <w:t xml:space="preserve"> state</w:t>
      </w:r>
      <w:r w:rsidRPr="00F85C1D">
        <w:rPr>
          <w:rFonts w:asciiTheme="minorHAnsi" w:hAnsiTheme="minorHAnsi" w:cstheme="minorHAnsi"/>
          <w:spacing w:val="1"/>
        </w:rPr>
        <w:t xml:space="preserve"> </w:t>
      </w:r>
      <w:r w:rsidR="00DC3B67" w:rsidRPr="00F85C1D">
        <w:rPr>
          <w:rFonts w:asciiTheme="minorHAnsi" w:hAnsiTheme="minorHAnsi" w:cstheme="minorHAnsi"/>
          <w:spacing w:val="-1"/>
        </w:rPr>
        <w:t>law</w:t>
      </w:r>
      <w:r w:rsidRPr="00F85C1D">
        <w:rPr>
          <w:rFonts w:asciiTheme="minorHAnsi" w:hAnsiTheme="minorHAnsi" w:cstheme="minorHAnsi"/>
          <w:spacing w:val="-1"/>
        </w:rPr>
        <w:t xml:space="preserve"> </w:t>
      </w:r>
      <w:r w:rsidRPr="00F85C1D">
        <w:rPr>
          <w:rFonts w:asciiTheme="minorHAnsi" w:hAnsiTheme="minorHAnsi" w:cstheme="minorHAnsi"/>
        </w:rPr>
        <w:t>—</w:t>
      </w:r>
      <w:r w:rsidRPr="00F85C1D">
        <w:rPr>
          <w:rFonts w:asciiTheme="minorHAnsi" w:hAnsiTheme="minorHAnsi" w:cstheme="minorHAnsi"/>
          <w:spacing w:val="-1"/>
        </w:rPr>
        <w:t xml:space="preserve"> </w:t>
      </w:r>
      <w:r w:rsidR="00996E1B" w:rsidRPr="00F85C1D">
        <w:rPr>
          <w:rFonts w:asciiTheme="minorHAnsi" w:hAnsiTheme="minorHAnsi" w:cstheme="minorHAnsi"/>
          <w:spacing w:val="-1"/>
        </w:rPr>
        <w:t>all of which shall not amount to less than the</w:t>
      </w:r>
      <w:r w:rsidRPr="00F85C1D">
        <w:rPr>
          <w:rFonts w:asciiTheme="minorHAnsi" w:hAnsiTheme="minorHAnsi" w:cstheme="minorHAnsi"/>
          <w:spacing w:val="-2"/>
        </w:rPr>
        <w:t xml:space="preserve"> </w:t>
      </w:r>
      <w:r w:rsidRPr="00F85C1D">
        <w:rPr>
          <w:rFonts w:asciiTheme="minorHAnsi" w:hAnsiTheme="minorHAnsi" w:cstheme="minorHAnsi"/>
          <w:spacing w:val="-1"/>
        </w:rPr>
        <w:t>average</w:t>
      </w:r>
      <w:r w:rsidRPr="00F85C1D">
        <w:rPr>
          <w:rFonts w:asciiTheme="minorHAnsi" w:hAnsiTheme="minorHAnsi" w:cstheme="minorHAnsi"/>
          <w:spacing w:val="1"/>
        </w:rPr>
        <w:t xml:space="preserve"> </w:t>
      </w:r>
      <w:r w:rsidRPr="00F85C1D">
        <w:rPr>
          <w:rFonts w:asciiTheme="minorHAnsi" w:hAnsiTheme="minorHAnsi" w:cstheme="minorHAnsi"/>
          <w:spacing w:val="-2"/>
        </w:rPr>
        <w:t>per</w:t>
      </w:r>
      <w:r w:rsidR="00E025A6" w:rsidRPr="00F85C1D">
        <w:rPr>
          <w:rFonts w:asciiTheme="minorHAnsi" w:hAnsiTheme="minorHAnsi" w:cstheme="minorHAnsi"/>
        </w:rPr>
        <w:t>-</w:t>
      </w:r>
      <w:r w:rsidRPr="00F85C1D">
        <w:rPr>
          <w:rFonts w:asciiTheme="minorHAnsi" w:hAnsiTheme="minorHAnsi" w:cstheme="minorHAnsi"/>
          <w:spacing w:val="-1"/>
        </w:rPr>
        <w:t>record per</w:t>
      </w:r>
      <w:r w:rsidR="00E025A6" w:rsidRPr="00F85C1D">
        <w:rPr>
          <w:rFonts w:asciiTheme="minorHAnsi" w:hAnsiTheme="minorHAnsi" w:cstheme="minorHAnsi"/>
        </w:rPr>
        <w:t>-</w:t>
      </w:r>
      <w:r w:rsidRPr="00F85C1D">
        <w:rPr>
          <w:rFonts w:asciiTheme="minorHAnsi" w:hAnsiTheme="minorHAnsi" w:cstheme="minorHAnsi"/>
          <w:spacing w:val="-1"/>
        </w:rPr>
        <w:t>person</w:t>
      </w:r>
      <w:r w:rsidRPr="00F85C1D">
        <w:rPr>
          <w:rFonts w:asciiTheme="minorHAnsi" w:hAnsiTheme="minorHAnsi" w:cstheme="minorHAnsi"/>
          <w:spacing w:val="-3"/>
        </w:rPr>
        <w:t xml:space="preserve"> </w:t>
      </w:r>
      <w:r w:rsidRPr="00F85C1D">
        <w:rPr>
          <w:rFonts w:asciiTheme="minorHAnsi" w:hAnsiTheme="minorHAnsi" w:cstheme="minorHAnsi"/>
          <w:spacing w:val="-1"/>
        </w:rPr>
        <w:t>cost</w:t>
      </w:r>
      <w:r w:rsidRPr="00F85C1D">
        <w:rPr>
          <w:rFonts w:asciiTheme="minorHAnsi" w:hAnsiTheme="minorHAnsi" w:cstheme="minorHAnsi"/>
          <w:spacing w:val="1"/>
        </w:rPr>
        <w:t xml:space="preserve"> </w:t>
      </w:r>
      <w:r w:rsidRPr="00F85C1D">
        <w:rPr>
          <w:rFonts w:asciiTheme="minorHAnsi" w:hAnsiTheme="minorHAnsi" w:cstheme="minorHAnsi"/>
          <w:spacing w:val="-1"/>
        </w:rPr>
        <w:t>calculated for</w:t>
      </w:r>
      <w:r w:rsidRPr="00F85C1D">
        <w:rPr>
          <w:rFonts w:asciiTheme="minorHAnsi" w:hAnsiTheme="minorHAnsi" w:cstheme="minorHAnsi"/>
        </w:rPr>
        <w:t xml:space="preserve"> </w:t>
      </w:r>
      <w:r w:rsidRPr="00F85C1D">
        <w:rPr>
          <w:rFonts w:asciiTheme="minorHAnsi" w:hAnsiTheme="minorHAnsi" w:cstheme="minorHAnsi"/>
          <w:spacing w:val="-1"/>
        </w:rPr>
        <w:t>data</w:t>
      </w:r>
      <w:r w:rsidRPr="00F85C1D">
        <w:rPr>
          <w:rFonts w:asciiTheme="minorHAnsi" w:hAnsiTheme="minorHAnsi" w:cstheme="minorHAnsi"/>
        </w:rPr>
        <w:t xml:space="preserve"> </w:t>
      </w:r>
      <w:r w:rsidRPr="00F85C1D">
        <w:rPr>
          <w:rFonts w:asciiTheme="minorHAnsi" w:hAnsiTheme="minorHAnsi" w:cstheme="minorHAnsi"/>
          <w:spacing w:val="-1"/>
        </w:rPr>
        <w:t>breaches</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in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682B15" w:rsidRPr="00F85C1D">
        <w:rPr>
          <w:rFonts w:asciiTheme="minorHAnsi" w:hAnsiTheme="minorHAnsi" w:cstheme="minorHAnsi"/>
          <w:spacing w:val="-1"/>
        </w:rPr>
        <w:t>United States (</w:t>
      </w:r>
      <w:r w:rsidRPr="00F85C1D">
        <w:rPr>
          <w:rFonts w:asciiTheme="minorHAnsi" w:hAnsiTheme="minorHAnsi" w:cstheme="minorHAnsi"/>
          <w:spacing w:val="-1"/>
        </w:rPr>
        <w:t>in</w:t>
      </w:r>
      <w:r w:rsidR="00673781" w:rsidRPr="00F85C1D">
        <w:rPr>
          <w:rFonts w:asciiTheme="minorHAnsi" w:hAnsiTheme="minorHAnsi" w:cstheme="minorHAnsi"/>
          <w:spacing w:val="-1"/>
        </w:rPr>
        <w:t>, for example,</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most</w:t>
      </w:r>
      <w:r w:rsidRPr="00F85C1D">
        <w:rPr>
          <w:rFonts w:asciiTheme="minorHAnsi" w:hAnsiTheme="minorHAnsi" w:cstheme="minorHAnsi"/>
          <w:spacing w:val="1"/>
        </w:rPr>
        <w:t xml:space="preserve"> </w:t>
      </w:r>
      <w:r w:rsidRPr="00F85C1D">
        <w:rPr>
          <w:rFonts w:asciiTheme="minorHAnsi" w:hAnsiTheme="minorHAnsi" w:cstheme="minorHAnsi"/>
          <w:spacing w:val="-2"/>
        </w:rPr>
        <w:t xml:space="preserve">recent </w:t>
      </w:r>
      <w:r w:rsidRPr="00F85C1D">
        <w:rPr>
          <w:rFonts w:asciiTheme="minorHAnsi" w:hAnsiTheme="minorHAnsi" w:cstheme="minorHAnsi"/>
          <w:spacing w:val="-1"/>
        </w:rPr>
        <w:t>Cost</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Data</w:t>
      </w:r>
      <w:r w:rsidRPr="00F85C1D">
        <w:rPr>
          <w:rFonts w:asciiTheme="minorHAnsi" w:hAnsiTheme="minorHAnsi" w:cstheme="minorHAnsi"/>
        </w:rPr>
        <w:t xml:space="preserve"> </w:t>
      </w:r>
      <w:r w:rsidR="007D39FE" w:rsidRPr="00F85C1D">
        <w:rPr>
          <w:rFonts w:asciiTheme="minorHAnsi" w:hAnsiTheme="minorHAnsi" w:cstheme="minorHAnsi"/>
          <w:spacing w:val="-1"/>
        </w:rPr>
        <w:t xml:space="preserve">Breach Study: Global </w:t>
      </w:r>
      <w:r w:rsidRPr="00F85C1D">
        <w:rPr>
          <w:rFonts w:asciiTheme="minorHAnsi" w:hAnsiTheme="minorHAnsi" w:cstheme="minorHAnsi"/>
          <w:spacing w:val="-1"/>
        </w:rPr>
        <w:t>Analysis</w:t>
      </w:r>
      <w:r w:rsidRPr="00F85C1D">
        <w:rPr>
          <w:rFonts w:asciiTheme="minorHAnsi" w:hAnsiTheme="minorHAnsi" w:cstheme="minorHAnsi"/>
        </w:rPr>
        <w:t xml:space="preserve"> </w:t>
      </w:r>
      <w:r w:rsidRPr="00F85C1D">
        <w:rPr>
          <w:rFonts w:asciiTheme="minorHAnsi" w:hAnsiTheme="minorHAnsi" w:cstheme="minorHAnsi"/>
          <w:spacing w:val="-1"/>
        </w:rPr>
        <w:t>published by</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proofErr w:type="spellStart"/>
      <w:r w:rsidRPr="00F85C1D">
        <w:rPr>
          <w:rFonts w:asciiTheme="minorHAnsi" w:hAnsiTheme="minorHAnsi" w:cstheme="minorHAnsi"/>
          <w:spacing w:val="-1"/>
        </w:rPr>
        <w:t>Ponemon</w:t>
      </w:r>
      <w:proofErr w:type="spellEnd"/>
      <w:r w:rsidRPr="00F85C1D">
        <w:rPr>
          <w:rFonts w:asciiTheme="minorHAnsi" w:hAnsiTheme="minorHAnsi" w:cstheme="minorHAnsi"/>
          <w:spacing w:val="-1"/>
        </w:rPr>
        <w:t xml:space="preserve"> Institute</w:t>
      </w:r>
      <w:r w:rsidRPr="00F85C1D">
        <w:rPr>
          <w:rFonts w:asciiTheme="minorHAnsi" w:hAnsiTheme="minorHAnsi" w:cstheme="minorHAnsi"/>
          <w:spacing w:val="-2"/>
        </w:rPr>
        <w:t xml:space="preserve"> </w:t>
      </w:r>
      <w:r w:rsidRPr="00F85C1D">
        <w:rPr>
          <w:rFonts w:asciiTheme="minorHAnsi" w:hAnsiTheme="minorHAnsi" w:cstheme="minorHAnsi"/>
          <w:spacing w:val="-1"/>
        </w:rPr>
        <w:t>at</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time</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spacing w:val="-3"/>
        </w:rPr>
        <w:t xml:space="preserve"> </w:t>
      </w:r>
      <w:r w:rsidR="00636D6C" w:rsidRPr="00F85C1D">
        <w:rPr>
          <w:rFonts w:asciiTheme="minorHAnsi" w:hAnsiTheme="minorHAnsi" w:cstheme="minorHAnsi"/>
          <w:spacing w:val="-1"/>
        </w:rPr>
        <w:t>B</w:t>
      </w:r>
      <w:r w:rsidRPr="00F85C1D">
        <w:rPr>
          <w:rFonts w:asciiTheme="minorHAnsi" w:hAnsiTheme="minorHAnsi" w:cstheme="minorHAnsi"/>
          <w:spacing w:val="-1"/>
        </w:rPr>
        <w:t>reach</w:t>
      </w:r>
      <w:r w:rsidR="00673781" w:rsidRPr="00F85C1D">
        <w:rPr>
          <w:rFonts w:asciiTheme="minorHAnsi" w:hAnsiTheme="minorHAnsi" w:cstheme="minorHAnsi"/>
          <w:spacing w:val="-1"/>
        </w:rPr>
        <w:t>)</w:t>
      </w:r>
      <w:r w:rsidRPr="00F85C1D">
        <w:rPr>
          <w:rFonts w:asciiTheme="minorHAnsi" w:hAnsiTheme="minorHAnsi" w:cstheme="minorHAnsi"/>
          <w:spacing w:val="-1"/>
        </w:rPr>
        <w:t>;</w:t>
      </w:r>
      <w:r w:rsidRPr="00F85C1D">
        <w:rPr>
          <w:rFonts w:asciiTheme="minorHAnsi" w:hAnsiTheme="minorHAnsi" w:cstheme="minorHAnsi"/>
          <w:spacing w:val="1"/>
        </w:rPr>
        <w:t xml:space="preserve"> </w:t>
      </w:r>
      <w:r w:rsidRPr="00F85C1D">
        <w:rPr>
          <w:rFonts w:asciiTheme="minorHAnsi" w:hAnsiTheme="minorHAnsi" w:cstheme="minorHAnsi"/>
          <w:spacing w:val="-1"/>
        </w:rPr>
        <w:t>and</w:t>
      </w:r>
      <w:r w:rsidRPr="00F85C1D">
        <w:rPr>
          <w:rFonts w:asciiTheme="minorHAnsi" w:hAnsiTheme="minorHAnsi" w:cstheme="minorHAnsi"/>
          <w:spacing w:val="-3"/>
        </w:rPr>
        <w:t xml:space="preserve"> </w:t>
      </w:r>
      <w:r w:rsidRPr="00F85C1D">
        <w:rPr>
          <w:rFonts w:asciiTheme="minorHAnsi" w:hAnsiTheme="minorHAnsi" w:cstheme="minorHAnsi"/>
        </w:rPr>
        <w:t>(5)</w:t>
      </w:r>
      <w:r w:rsidRPr="00F85C1D">
        <w:rPr>
          <w:rFonts w:asciiTheme="minorHAnsi" w:hAnsiTheme="minorHAnsi" w:cstheme="minorHAnsi"/>
          <w:spacing w:val="-2"/>
        </w:rPr>
        <w:t xml:space="preserve"> </w:t>
      </w:r>
      <w:r w:rsidRPr="00F85C1D">
        <w:rPr>
          <w:rFonts w:asciiTheme="minorHAnsi" w:hAnsiTheme="minorHAnsi" w:cstheme="minorHAnsi"/>
          <w:spacing w:val="-1"/>
        </w:rPr>
        <w:t>complete</w:t>
      </w:r>
      <w:r w:rsidRPr="00F85C1D">
        <w:rPr>
          <w:rFonts w:asciiTheme="minorHAnsi" w:hAnsiTheme="minorHAnsi" w:cstheme="minorHAnsi"/>
          <w:spacing w:val="1"/>
        </w:rPr>
        <w:t xml:space="preserve"> </w:t>
      </w:r>
      <w:r w:rsidR="007D39FE" w:rsidRPr="00F85C1D">
        <w:rPr>
          <w:rFonts w:asciiTheme="minorHAnsi" w:hAnsiTheme="minorHAnsi" w:cstheme="minorHAnsi"/>
          <w:spacing w:val="-1"/>
        </w:rPr>
        <w:t xml:space="preserve">all </w:t>
      </w:r>
      <w:r w:rsidRPr="00F85C1D">
        <w:rPr>
          <w:rFonts w:asciiTheme="minorHAnsi" w:hAnsiTheme="minorHAnsi" w:cstheme="minorHAnsi"/>
          <w:spacing w:val="-1"/>
        </w:rPr>
        <w:t>corrective</w:t>
      </w:r>
      <w:r w:rsidRPr="00F85C1D">
        <w:rPr>
          <w:rFonts w:asciiTheme="minorHAnsi" w:hAnsiTheme="minorHAnsi" w:cstheme="minorHAnsi"/>
          <w:spacing w:val="1"/>
        </w:rPr>
        <w:t xml:space="preserve"> </w:t>
      </w:r>
      <w:r w:rsidRPr="00F85C1D">
        <w:rPr>
          <w:rFonts w:asciiTheme="minorHAnsi" w:hAnsiTheme="minorHAnsi" w:cstheme="minorHAnsi"/>
          <w:spacing w:val="-1"/>
        </w:rPr>
        <w:t>actions</w:t>
      </w:r>
      <w:r w:rsidRPr="00F85C1D">
        <w:rPr>
          <w:rFonts w:asciiTheme="minorHAnsi" w:hAnsiTheme="minorHAnsi" w:cstheme="minorHAnsi"/>
          <w:spacing w:val="-2"/>
        </w:rPr>
        <w:t xml:space="preserve"> </w:t>
      </w:r>
      <w:r w:rsidRPr="00F85C1D">
        <w:rPr>
          <w:rFonts w:asciiTheme="minorHAnsi" w:hAnsiTheme="minorHAnsi" w:cstheme="minorHAnsi"/>
          <w:spacing w:val="-1"/>
        </w:rPr>
        <w:t>as</w:t>
      </w:r>
      <w:r w:rsidRPr="00F85C1D">
        <w:rPr>
          <w:rFonts w:asciiTheme="minorHAnsi" w:hAnsiTheme="minorHAnsi" w:cstheme="minorHAnsi"/>
        </w:rPr>
        <w:t xml:space="preserve"> </w:t>
      </w:r>
      <w:r w:rsidRPr="00F85C1D">
        <w:rPr>
          <w:rFonts w:asciiTheme="minorHAnsi" w:hAnsiTheme="minorHAnsi" w:cstheme="minorHAnsi"/>
          <w:spacing w:val="-2"/>
        </w:rPr>
        <w:t>reasonably</w:t>
      </w:r>
      <w:r w:rsidRPr="00F85C1D">
        <w:rPr>
          <w:rFonts w:asciiTheme="minorHAnsi" w:hAnsiTheme="minorHAnsi" w:cstheme="minorHAnsi"/>
          <w:spacing w:val="1"/>
        </w:rPr>
        <w:t xml:space="preserve"> </w:t>
      </w:r>
      <w:r w:rsidRPr="00F85C1D">
        <w:rPr>
          <w:rFonts w:asciiTheme="minorHAnsi" w:hAnsiTheme="minorHAnsi" w:cstheme="minorHAnsi"/>
          <w:spacing w:val="-1"/>
        </w:rPr>
        <w:t>determined</w:t>
      </w:r>
      <w:r w:rsidRPr="00F85C1D">
        <w:rPr>
          <w:rFonts w:asciiTheme="minorHAnsi" w:hAnsiTheme="minorHAnsi" w:cstheme="minorHAnsi"/>
          <w:spacing w:val="-3"/>
        </w:rPr>
        <w:t xml:space="preserve"> </w:t>
      </w:r>
      <w:r w:rsidRPr="00F85C1D">
        <w:rPr>
          <w:rFonts w:asciiTheme="minorHAnsi" w:hAnsiTheme="minorHAnsi" w:cstheme="minorHAnsi"/>
          <w:spacing w:val="-1"/>
        </w:rPr>
        <w:t>by</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w:t>
      </w:r>
      <w:r w:rsidRPr="00F85C1D">
        <w:rPr>
          <w:rFonts w:asciiTheme="minorHAnsi" w:hAnsiTheme="minorHAnsi" w:cstheme="minorHAnsi"/>
          <w:spacing w:val="-1"/>
        </w:rPr>
        <w:t>based</w:t>
      </w:r>
      <w:r w:rsidRPr="00F85C1D">
        <w:rPr>
          <w:rFonts w:asciiTheme="minorHAnsi" w:hAnsiTheme="minorHAnsi" w:cstheme="minorHAnsi"/>
          <w:spacing w:val="-3"/>
        </w:rPr>
        <w:t xml:space="preserve"> </w:t>
      </w:r>
      <w:r w:rsidRPr="00F85C1D">
        <w:rPr>
          <w:rFonts w:asciiTheme="minorHAnsi" w:hAnsiTheme="minorHAnsi" w:cstheme="minorHAnsi"/>
        </w:rPr>
        <w:t>on</w:t>
      </w:r>
      <w:r w:rsidRPr="00F85C1D">
        <w:rPr>
          <w:rFonts w:asciiTheme="minorHAnsi" w:hAnsiTheme="minorHAnsi" w:cstheme="minorHAnsi"/>
          <w:spacing w:val="-1"/>
        </w:rPr>
        <w:t xml:space="preserve"> root</w:t>
      </w:r>
      <w:r w:rsidRPr="00F85C1D">
        <w:rPr>
          <w:rFonts w:asciiTheme="minorHAnsi" w:hAnsiTheme="minorHAnsi" w:cstheme="minorHAnsi"/>
          <w:spacing w:val="1"/>
        </w:rPr>
        <w:t xml:space="preserve"> </w:t>
      </w:r>
      <w:r w:rsidRPr="00F85C1D">
        <w:rPr>
          <w:rFonts w:asciiTheme="minorHAnsi" w:hAnsiTheme="minorHAnsi" w:cstheme="minorHAnsi"/>
          <w:spacing w:val="-1"/>
        </w:rPr>
        <w:t>cause</w:t>
      </w:r>
      <w:r w:rsidR="00E025A6" w:rsidRPr="00F85C1D">
        <w:rPr>
          <w:rFonts w:asciiTheme="minorHAnsi" w:hAnsiTheme="minorHAnsi" w:cstheme="minorHAnsi"/>
          <w:spacing w:val="-1"/>
        </w:rPr>
        <w:t xml:space="preserve"> and on advice</w:t>
      </w:r>
      <w:r w:rsidR="00781044" w:rsidRPr="00F85C1D">
        <w:rPr>
          <w:rFonts w:asciiTheme="minorHAnsi" w:hAnsiTheme="minorHAnsi" w:cstheme="minorHAnsi"/>
          <w:spacing w:val="-1"/>
        </w:rPr>
        <w:t xml:space="preserve"> received</w:t>
      </w:r>
      <w:r w:rsidR="00E025A6" w:rsidRPr="00F85C1D">
        <w:rPr>
          <w:rFonts w:asciiTheme="minorHAnsi" w:hAnsiTheme="minorHAnsi" w:cstheme="minorHAnsi"/>
          <w:spacing w:val="-1"/>
        </w:rPr>
        <w:t xml:space="preserve"> from the Indiana Office of Technology</w:t>
      </w:r>
      <w:r w:rsidRPr="00F85C1D">
        <w:rPr>
          <w:rFonts w:asciiTheme="minorHAnsi" w:hAnsiTheme="minorHAnsi" w:cstheme="minorHAnsi"/>
          <w:spacing w:val="-1"/>
        </w:rPr>
        <w:t>.</w:t>
      </w:r>
      <w:r w:rsidR="00926567" w:rsidRPr="00F85C1D">
        <w:rPr>
          <w:rFonts w:asciiTheme="minorHAnsi" w:hAnsiTheme="minorHAnsi" w:cstheme="minorHAnsi"/>
          <w:spacing w:val="-1"/>
        </w:rPr>
        <w:t xml:space="preserve"> If the Data involved in the Data Breach involves </w:t>
      </w:r>
      <w:r w:rsidR="000304CC" w:rsidRPr="00F85C1D">
        <w:rPr>
          <w:rFonts w:asciiTheme="minorHAnsi" w:hAnsiTheme="minorHAnsi" w:cstheme="minorHAnsi"/>
          <w:spacing w:val="-1"/>
        </w:rPr>
        <w:t>protected</w:t>
      </w:r>
      <w:r w:rsidR="00926567" w:rsidRPr="00F85C1D">
        <w:rPr>
          <w:rFonts w:asciiTheme="minorHAnsi" w:hAnsiTheme="minorHAnsi" w:cstheme="minorHAnsi"/>
          <w:spacing w:val="-1"/>
        </w:rPr>
        <w:t xml:space="preserve"> health information, personally identifying information, social security numbers, or otherwise confidential information, other sections of this </w:t>
      </w:r>
      <w:r w:rsidR="003877A2" w:rsidRPr="00F85C1D">
        <w:rPr>
          <w:rFonts w:asciiTheme="minorHAnsi" w:hAnsiTheme="minorHAnsi" w:cstheme="minorHAnsi"/>
          <w:spacing w:val="-1"/>
        </w:rPr>
        <w:t>c</w:t>
      </w:r>
      <w:r w:rsidR="00926567" w:rsidRPr="00F85C1D">
        <w:rPr>
          <w:rFonts w:asciiTheme="minorHAnsi" w:hAnsiTheme="minorHAnsi" w:cstheme="minorHAnsi"/>
          <w:spacing w:val="-1"/>
        </w:rPr>
        <w:t>ontract may apply. The requirements discussed in those sections must be met in addition to the requirements of this section.</w:t>
      </w:r>
    </w:p>
    <w:p w14:paraId="2615573D" w14:textId="61202BBB" w:rsidR="006D3714" w:rsidRPr="00F85C1D" w:rsidRDefault="006D3714" w:rsidP="00ED1A42">
      <w:pPr>
        <w:pStyle w:val="BodyText"/>
        <w:numPr>
          <w:ilvl w:val="0"/>
          <w:numId w:val="10"/>
        </w:numPr>
        <w:tabs>
          <w:tab w:val="left" w:pos="341"/>
        </w:tabs>
        <w:spacing w:before="197" w:after="120" w:line="276" w:lineRule="auto"/>
        <w:ind w:right="179" w:firstLine="0"/>
        <w:rPr>
          <w:rFonts w:asciiTheme="minorHAnsi" w:hAnsiTheme="minorHAnsi" w:cstheme="minorHAnsi"/>
        </w:rPr>
      </w:pPr>
      <w:r w:rsidRPr="00F85C1D">
        <w:rPr>
          <w:rFonts w:asciiTheme="minorHAnsi" w:hAnsiTheme="minorHAnsi" w:cstheme="minorHAnsi"/>
          <w:b/>
          <w:bCs/>
          <w:spacing w:val="-1"/>
        </w:rPr>
        <w:t>Notification of</w:t>
      </w:r>
      <w:r w:rsidRPr="00F85C1D">
        <w:rPr>
          <w:rFonts w:asciiTheme="minorHAnsi" w:hAnsiTheme="minorHAnsi" w:cstheme="minorHAnsi"/>
          <w:b/>
          <w:bCs/>
        </w:rPr>
        <w:t xml:space="preserve"> </w:t>
      </w:r>
      <w:r w:rsidRPr="00F85C1D">
        <w:rPr>
          <w:rFonts w:asciiTheme="minorHAnsi" w:hAnsiTheme="minorHAnsi" w:cstheme="minorHAnsi"/>
          <w:b/>
          <w:bCs/>
          <w:spacing w:val="-1"/>
        </w:rPr>
        <w:t>Legal</w:t>
      </w:r>
      <w:r w:rsidRPr="00F85C1D">
        <w:rPr>
          <w:rFonts w:asciiTheme="minorHAnsi" w:hAnsiTheme="minorHAnsi" w:cstheme="minorHAnsi"/>
          <w:b/>
          <w:bCs/>
          <w:spacing w:val="1"/>
        </w:rPr>
        <w:t xml:space="preserve"> </w:t>
      </w:r>
      <w:r w:rsidRPr="00F85C1D">
        <w:rPr>
          <w:rFonts w:asciiTheme="minorHAnsi" w:hAnsiTheme="minorHAnsi" w:cstheme="minorHAnsi"/>
          <w:b/>
          <w:bCs/>
          <w:spacing w:val="-1"/>
        </w:rPr>
        <w:t>Requests</w:t>
      </w:r>
      <w:r w:rsidRPr="00F85C1D">
        <w:rPr>
          <w:rFonts w:asciiTheme="minorHAnsi" w:hAnsiTheme="minorHAnsi" w:cstheme="minorHAnsi"/>
          <w:spacing w:val="-1"/>
        </w:rPr>
        <w:t xml:space="preserve">: </w:t>
      </w:r>
      <w:r w:rsidR="00F550DA" w:rsidRPr="00F85C1D">
        <w:rPr>
          <w:rFonts w:asciiTheme="minorHAnsi" w:hAnsiTheme="minorHAnsi" w:cstheme="minorHAnsi"/>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F85C1D" w:rsidRDefault="006D3714" w:rsidP="000F1E86">
      <w:pPr>
        <w:pStyle w:val="Heading4"/>
        <w:numPr>
          <w:ilvl w:val="0"/>
          <w:numId w:val="10"/>
        </w:numPr>
        <w:tabs>
          <w:tab w:val="left" w:pos="341"/>
        </w:tabs>
        <w:spacing w:after="120"/>
        <w:ind w:firstLine="0"/>
        <w:rPr>
          <w:rFonts w:asciiTheme="minorHAnsi" w:hAnsiTheme="minorHAnsi" w:cstheme="minorHAnsi"/>
          <w:b w:val="0"/>
          <w:bCs w:val="0"/>
        </w:rPr>
      </w:pPr>
      <w:r w:rsidRPr="00F85C1D">
        <w:rPr>
          <w:rFonts w:asciiTheme="minorHAnsi" w:hAnsiTheme="minorHAnsi" w:cstheme="minorHAnsi"/>
          <w:spacing w:val="-1"/>
        </w:rPr>
        <w:t>Termination and Suspension of</w:t>
      </w:r>
      <w:r w:rsidRPr="00F85C1D">
        <w:rPr>
          <w:rFonts w:asciiTheme="minorHAnsi" w:hAnsiTheme="minorHAnsi" w:cstheme="minorHAnsi"/>
        </w:rPr>
        <w:t xml:space="preserve"> </w:t>
      </w:r>
      <w:r w:rsidRPr="00F85C1D">
        <w:rPr>
          <w:rFonts w:asciiTheme="minorHAnsi" w:hAnsiTheme="minorHAnsi" w:cstheme="minorHAnsi"/>
          <w:spacing w:val="-1"/>
        </w:rPr>
        <w:t>Service</w:t>
      </w:r>
      <w:r w:rsidRPr="00F85C1D">
        <w:rPr>
          <w:rFonts w:asciiTheme="minorHAnsi" w:hAnsiTheme="minorHAnsi" w:cstheme="minorHAnsi"/>
          <w:b w:val="0"/>
          <w:spacing w:val="-1"/>
        </w:rPr>
        <w:t>:</w:t>
      </w:r>
    </w:p>
    <w:p w14:paraId="7414C8A3" w14:textId="7AF2A075" w:rsidR="006D3714" w:rsidRPr="00F85C1D" w:rsidRDefault="006D3714" w:rsidP="000F1E86">
      <w:pPr>
        <w:pStyle w:val="BodyText"/>
        <w:numPr>
          <w:ilvl w:val="1"/>
          <w:numId w:val="10"/>
        </w:numPr>
        <w:tabs>
          <w:tab w:val="left" w:pos="341"/>
          <w:tab w:val="left" w:pos="1051"/>
        </w:tabs>
        <w:spacing w:after="120" w:line="276" w:lineRule="auto"/>
        <w:ind w:left="119" w:right="179" w:firstLine="0"/>
        <w:rPr>
          <w:rFonts w:asciiTheme="minorHAnsi" w:hAnsiTheme="minorHAnsi" w:cstheme="minorHAnsi"/>
        </w:rPr>
      </w:pPr>
      <w:r w:rsidRPr="00F85C1D">
        <w:rPr>
          <w:rFonts w:asciiTheme="minorHAnsi" w:hAnsiTheme="minorHAnsi" w:cstheme="minorHAnsi"/>
          <w:spacing w:val="-1"/>
        </w:rPr>
        <w:t>In the</w:t>
      </w:r>
      <w:r w:rsidRPr="00F85C1D">
        <w:rPr>
          <w:rFonts w:asciiTheme="minorHAnsi" w:hAnsiTheme="minorHAnsi" w:cstheme="minorHAnsi"/>
          <w:spacing w:val="1"/>
        </w:rPr>
        <w:t xml:space="preserve"> </w:t>
      </w:r>
      <w:r w:rsidRPr="00F85C1D">
        <w:rPr>
          <w:rFonts w:asciiTheme="minorHAnsi" w:hAnsiTheme="minorHAnsi" w:cstheme="minorHAnsi"/>
          <w:spacing w:val="-2"/>
        </w:rPr>
        <w:t>event</w:t>
      </w:r>
      <w:r w:rsidRPr="00F85C1D">
        <w:rPr>
          <w:rFonts w:asciiTheme="minorHAnsi" w:hAnsiTheme="minorHAnsi" w:cstheme="minorHAnsi"/>
          <w:spacing w:val="1"/>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rPr>
        <w:t xml:space="preserve">a </w:t>
      </w:r>
      <w:r w:rsidRPr="00F85C1D">
        <w:rPr>
          <w:rFonts w:asciiTheme="minorHAnsi" w:hAnsiTheme="minorHAnsi" w:cstheme="minorHAnsi"/>
          <w:spacing w:val="-1"/>
        </w:rPr>
        <w:t>termination</w:t>
      </w:r>
      <w:r w:rsidRPr="00F85C1D">
        <w:rPr>
          <w:rFonts w:asciiTheme="minorHAnsi" w:hAnsiTheme="minorHAnsi" w:cstheme="minorHAnsi"/>
          <w:spacing w:val="-3"/>
        </w:rPr>
        <w:t xml:space="preserve"> </w:t>
      </w:r>
      <w:r w:rsidRPr="00F85C1D">
        <w:rPr>
          <w:rFonts w:asciiTheme="minorHAnsi" w:hAnsiTheme="minorHAnsi" w:cstheme="minorHAnsi"/>
        </w:rPr>
        <w:t>of the</w:t>
      </w:r>
      <w:r w:rsidRPr="00F85C1D">
        <w:rPr>
          <w:rFonts w:asciiTheme="minorHAnsi" w:hAnsiTheme="minorHAnsi" w:cstheme="minorHAnsi"/>
          <w:spacing w:val="-2"/>
        </w:rPr>
        <w:t xml:space="preserve"> </w:t>
      </w:r>
      <w:r w:rsidR="00CB6B3B" w:rsidRPr="00F85C1D">
        <w:rPr>
          <w:rFonts w:asciiTheme="minorHAnsi" w:hAnsiTheme="minorHAnsi" w:cstheme="minorHAnsi"/>
          <w:spacing w:val="-1"/>
        </w:rPr>
        <w:t>c</w:t>
      </w:r>
      <w:r w:rsidR="0071493F" w:rsidRPr="00F85C1D">
        <w:rPr>
          <w:rFonts w:asciiTheme="minorHAnsi" w:hAnsiTheme="minorHAnsi" w:cstheme="minorHAnsi"/>
          <w:spacing w:val="-1"/>
        </w:rPr>
        <w:t>ontract</w:t>
      </w:r>
      <w:r w:rsidRPr="00F85C1D">
        <w:rPr>
          <w:rFonts w:asciiTheme="minorHAnsi" w:hAnsiTheme="minorHAnsi" w:cstheme="minorHAnsi"/>
          <w:spacing w:val="-1"/>
        </w:rPr>
        <w:t>,</w:t>
      </w:r>
      <w:r w:rsidRPr="00F85C1D">
        <w:rPr>
          <w:rFonts w:asciiTheme="minorHAnsi" w:hAnsiTheme="minorHAnsi" w:cstheme="minorHAnsi"/>
          <w:spacing w:val="51"/>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spacing w:val="-3"/>
        </w:rPr>
        <w:t xml:space="preserve"> </w:t>
      </w:r>
      <w:r w:rsidRPr="00F85C1D">
        <w:rPr>
          <w:rFonts w:asciiTheme="minorHAnsi" w:hAnsiTheme="minorHAnsi" w:cstheme="minorHAnsi"/>
          <w:spacing w:val="-1"/>
        </w:rPr>
        <w:t>implement</w:t>
      </w:r>
      <w:r w:rsidRPr="00F85C1D">
        <w:rPr>
          <w:rFonts w:asciiTheme="minorHAnsi" w:hAnsiTheme="minorHAnsi" w:cstheme="minorHAnsi"/>
          <w:spacing w:val="-2"/>
        </w:rPr>
        <w:t xml:space="preserve"> </w:t>
      </w:r>
      <w:r w:rsidRPr="00F85C1D">
        <w:rPr>
          <w:rFonts w:asciiTheme="minorHAnsi" w:hAnsiTheme="minorHAnsi" w:cstheme="minorHAnsi"/>
          <w:spacing w:val="-1"/>
        </w:rPr>
        <w:t>an orderly</w:t>
      </w:r>
      <w:r w:rsidRPr="00F85C1D">
        <w:rPr>
          <w:rFonts w:asciiTheme="minorHAnsi" w:hAnsiTheme="minorHAnsi" w:cstheme="minorHAnsi"/>
          <w:spacing w:val="1"/>
        </w:rPr>
        <w:t xml:space="preserve"> </w:t>
      </w:r>
      <w:r w:rsidRPr="00F85C1D">
        <w:rPr>
          <w:rFonts w:asciiTheme="minorHAnsi" w:hAnsiTheme="minorHAnsi" w:cstheme="minorHAnsi"/>
          <w:spacing w:val="-1"/>
        </w:rPr>
        <w:t>return</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rPr>
        <w:t xml:space="preserve"> </w:t>
      </w:r>
      <w:r w:rsidRPr="00F85C1D">
        <w:rPr>
          <w:rFonts w:asciiTheme="minorHAnsi" w:hAnsiTheme="minorHAnsi" w:cstheme="minorHAnsi"/>
          <w:spacing w:val="-1"/>
        </w:rPr>
        <w:t>in</w:t>
      </w:r>
      <w:r w:rsidRPr="00F85C1D">
        <w:rPr>
          <w:rFonts w:asciiTheme="minorHAnsi" w:hAnsiTheme="minorHAnsi" w:cstheme="minorHAnsi"/>
          <w:spacing w:val="-3"/>
        </w:rPr>
        <w:t xml:space="preserve"> </w:t>
      </w:r>
      <w:r w:rsidRPr="00F85C1D">
        <w:rPr>
          <w:rFonts w:asciiTheme="minorHAnsi" w:hAnsiTheme="minorHAnsi" w:cstheme="minorHAnsi"/>
        </w:rPr>
        <w:t>a</w:t>
      </w:r>
      <w:r w:rsidRPr="00F85C1D">
        <w:rPr>
          <w:rFonts w:asciiTheme="minorHAnsi" w:hAnsiTheme="minorHAnsi" w:cstheme="minorHAnsi"/>
          <w:spacing w:val="-3"/>
        </w:rPr>
        <w:t xml:space="preserve"> </w:t>
      </w:r>
      <w:r w:rsidRPr="00F85C1D">
        <w:rPr>
          <w:rFonts w:asciiTheme="minorHAnsi" w:hAnsiTheme="minorHAnsi" w:cstheme="minorHAnsi"/>
          <w:spacing w:val="-1"/>
        </w:rPr>
        <w:t>mutually agreeable</w:t>
      </w:r>
      <w:r w:rsidRPr="00F85C1D">
        <w:rPr>
          <w:rFonts w:asciiTheme="minorHAnsi" w:hAnsiTheme="minorHAnsi" w:cstheme="minorHAnsi"/>
          <w:spacing w:val="1"/>
        </w:rPr>
        <w:t xml:space="preserve"> </w:t>
      </w:r>
      <w:r w:rsidR="00F01B49" w:rsidRPr="00F85C1D">
        <w:rPr>
          <w:rFonts w:asciiTheme="minorHAnsi" w:hAnsiTheme="minorHAnsi" w:cstheme="minorHAnsi"/>
          <w:spacing w:val="1"/>
        </w:rPr>
        <w:t xml:space="preserve">and readable </w:t>
      </w:r>
      <w:r w:rsidRPr="00F85C1D">
        <w:rPr>
          <w:rFonts w:asciiTheme="minorHAnsi" w:hAnsiTheme="minorHAnsi" w:cstheme="minorHAnsi"/>
          <w:spacing w:val="-1"/>
        </w:rPr>
        <w:t>format</w:t>
      </w:r>
      <w:r w:rsidR="009D3190" w:rsidRPr="00F85C1D">
        <w:rPr>
          <w:rFonts w:asciiTheme="minorHAnsi" w:hAnsiTheme="minorHAnsi" w:cstheme="minorHAnsi"/>
          <w:spacing w:val="-1"/>
        </w:rPr>
        <w:t xml:space="preserve">. The </w:t>
      </w:r>
      <w:r w:rsidR="003877A2" w:rsidRPr="00F85C1D">
        <w:rPr>
          <w:rFonts w:asciiTheme="minorHAnsi" w:hAnsiTheme="minorHAnsi" w:cstheme="minorHAnsi"/>
          <w:spacing w:val="-1"/>
        </w:rPr>
        <w:t>c</w:t>
      </w:r>
      <w:r w:rsidR="009D3190" w:rsidRPr="00F85C1D">
        <w:rPr>
          <w:rFonts w:asciiTheme="minorHAnsi" w:hAnsiTheme="minorHAnsi" w:cstheme="minorHAnsi"/>
          <w:spacing w:val="-1"/>
        </w:rPr>
        <w:t>ontractor shall provide to the State any information that may be required to determine relationships between data rows or columns.</w:t>
      </w:r>
      <w:r w:rsidR="00F01B49" w:rsidRPr="00F85C1D">
        <w:rPr>
          <w:rFonts w:asciiTheme="minorHAnsi" w:hAnsiTheme="minorHAnsi" w:cstheme="minorHAnsi"/>
          <w:spacing w:val="-1"/>
        </w:rPr>
        <w:t xml:space="preserve"> </w:t>
      </w:r>
      <w:r w:rsidR="001F4B71" w:rsidRPr="00F85C1D">
        <w:rPr>
          <w:rFonts w:asciiTheme="minorHAnsi" w:hAnsiTheme="minorHAnsi" w:cstheme="minorHAnsi"/>
          <w:spacing w:val="-1"/>
        </w:rPr>
        <w:t>It shall do so</w:t>
      </w:r>
      <w:r w:rsidRPr="00F85C1D">
        <w:rPr>
          <w:rFonts w:asciiTheme="minorHAnsi" w:hAnsiTheme="minorHAnsi" w:cstheme="minorHAnsi"/>
          <w:spacing w:val="-2"/>
        </w:rPr>
        <w:t xml:space="preserve"> </w:t>
      </w:r>
      <w:r w:rsidRPr="00F85C1D">
        <w:rPr>
          <w:rFonts w:asciiTheme="minorHAnsi" w:hAnsiTheme="minorHAnsi" w:cstheme="minorHAnsi"/>
          <w:spacing w:val="-1"/>
        </w:rPr>
        <w:t>at</w:t>
      </w:r>
      <w:r w:rsidRPr="00F85C1D">
        <w:rPr>
          <w:rFonts w:asciiTheme="minorHAnsi" w:hAnsiTheme="minorHAnsi" w:cstheme="minorHAnsi"/>
          <w:spacing w:val="1"/>
        </w:rPr>
        <w:t xml:space="preserve"> </w:t>
      </w:r>
      <w:r w:rsidRPr="00F85C1D">
        <w:rPr>
          <w:rFonts w:asciiTheme="minorHAnsi" w:hAnsiTheme="minorHAnsi" w:cstheme="minorHAnsi"/>
        </w:rPr>
        <w:t xml:space="preserve">a </w:t>
      </w:r>
      <w:r w:rsidRPr="00F85C1D">
        <w:rPr>
          <w:rFonts w:asciiTheme="minorHAnsi" w:hAnsiTheme="minorHAnsi" w:cstheme="minorHAnsi"/>
          <w:spacing w:val="-1"/>
        </w:rPr>
        <w:t>time</w:t>
      </w:r>
      <w:r w:rsidRPr="00F85C1D">
        <w:rPr>
          <w:rFonts w:asciiTheme="minorHAnsi" w:hAnsiTheme="minorHAnsi" w:cstheme="minorHAnsi"/>
          <w:spacing w:val="-2"/>
        </w:rPr>
        <w:t xml:space="preserve"> </w:t>
      </w:r>
      <w:r w:rsidRPr="00F85C1D">
        <w:rPr>
          <w:rFonts w:asciiTheme="minorHAnsi" w:hAnsiTheme="minorHAnsi" w:cstheme="minorHAnsi"/>
          <w:spacing w:val="-1"/>
        </w:rPr>
        <w:t>agreed</w:t>
      </w:r>
      <w:r w:rsidRPr="00F85C1D">
        <w:rPr>
          <w:rFonts w:asciiTheme="minorHAnsi" w:hAnsiTheme="minorHAnsi" w:cstheme="minorHAnsi"/>
          <w:spacing w:val="-3"/>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by</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parties </w:t>
      </w:r>
      <w:r w:rsidRPr="00F85C1D">
        <w:rPr>
          <w:rFonts w:asciiTheme="minorHAnsi" w:hAnsiTheme="minorHAnsi" w:cstheme="minorHAnsi"/>
        </w:rPr>
        <w:t>or</w:t>
      </w:r>
      <w:r w:rsidR="001F4B71" w:rsidRPr="00F85C1D">
        <w:rPr>
          <w:rFonts w:asciiTheme="minorHAnsi" w:hAnsiTheme="minorHAnsi" w:cstheme="minorHAnsi"/>
        </w:rPr>
        <w:t xml:space="preserve"> shall</w:t>
      </w:r>
      <w:r w:rsidRPr="00F85C1D">
        <w:rPr>
          <w:rFonts w:asciiTheme="minorHAnsi" w:hAnsiTheme="minorHAnsi" w:cstheme="minorHAnsi"/>
        </w:rPr>
        <w:t xml:space="preserve"> </w:t>
      </w:r>
      <w:r w:rsidRPr="00F85C1D">
        <w:rPr>
          <w:rFonts w:asciiTheme="minorHAnsi" w:hAnsiTheme="minorHAnsi" w:cstheme="minorHAnsi"/>
          <w:spacing w:val="-1"/>
        </w:rPr>
        <w:t>allow</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009D3190" w:rsidRPr="00F85C1D">
        <w:rPr>
          <w:rFonts w:asciiTheme="minorHAnsi" w:hAnsiTheme="minorHAnsi" w:cstheme="minorHAnsi"/>
        </w:rPr>
        <w:t xml:space="preserve">to </w:t>
      </w:r>
      <w:r w:rsidRPr="00F85C1D">
        <w:rPr>
          <w:rFonts w:asciiTheme="minorHAnsi" w:hAnsiTheme="minorHAnsi" w:cstheme="minorHAnsi"/>
          <w:spacing w:val="-1"/>
        </w:rPr>
        <w:t>extract</w:t>
      </w:r>
      <w:r w:rsidRPr="00F85C1D">
        <w:rPr>
          <w:rFonts w:asciiTheme="minorHAnsi" w:hAnsiTheme="minorHAnsi" w:cstheme="minorHAnsi"/>
          <w:spacing w:val="1"/>
        </w:rPr>
        <w:t xml:space="preserve"> </w:t>
      </w:r>
      <w:r w:rsidR="001F4B71" w:rsidRPr="00F85C1D">
        <w:rPr>
          <w:rFonts w:asciiTheme="minorHAnsi" w:hAnsiTheme="minorHAnsi" w:cstheme="minorHAnsi"/>
          <w:spacing w:val="-1"/>
        </w:rPr>
        <w:t>its</w:t>
      </w:r>
      <w:r w:rsidRPr="00F85C1D">
        <w:rPr>
          <w:rFonts w:asciiTheme="minorHAnsi" w:hAnsiTheme="minorHAnsi" w:cstheme="minorHAnsi"/>
          <w:spacing w:val="-2"/>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001F4B71" w:rsidRPr="00F85C1D">
        <w:rPr>
          <w:rFonts w:asciiTheme="minorHAnsi" w:hAnsiTheme="minorHAnsi" w:cstheme="minorHAnsi"/>
          <w:spacing w:val="-1"/>
        </w:rPr>
        <w:t xml:space="preserve">. Upon confirmation from the State, the </w:t>
      </w:r>
      <w:r w:rsidR="003877A2" w:rsidRPr="00F85C1D">
        <w:rPr>
          <w:rFonts w:asciiTheme="minorHAnsi" w:hAnsiTheme="minorHAnsi" w:cstheme="minorHAnsi"/>
          <w:spacing w:val="-1"/>
        </w:rPr>
        <w:t>c</w:t>
      </w:r>
      <w:r w:rsidR="001F4B71" w:rsidRPr="00F85C1D">
        <w:rPr>
          <w:rFonts w:asciiTheme="minorHAnsi" w:hAnsiTheme="minorHAnsi" w:cstheme="minorHAnsi"/>
          <w:spacing w:val="-1"/>
        </w:rPr>
        <w:t xml:space="preserve">ontractor shall </w:t>
      </w:r>
      <w:r w:rsidRPr="00F85C1D">
        <w:rPr>
          <w:rFonts w:asciiTheme="minorHAnsi" w:hAnsiTheme="minorHAnsi" w:cstheme="minorHAnsi"/>
          <w:spacing w:val="-1"/>
        </w:rPr>
        <w:t>secure</w:t>
      </w:r>
      <w:r w:rsidR="001F4B71" w:rsidRPr="00F85C1D">
        <w:rPr>
          <w:rFonts w:asciiTheme="minorHAnsi" w:hAnsiTheme="minorHAnsi" w:cstheme="minorHAnsi"/>
          <w:spacing w:val="-1"/>
        </w:rPr>
        <w:t>ly</w:t>
      </w:r>
      <w:r w:rsidRPr="00F85C1D">
        <w:rPr>
          <w:rFonts w:asciiTheme="minorHAnsi" w:hAnsiTheme="minorHAnsi" w:cstheme="minorHAnsi"/>
          <w:spacing w:val="1"/>
        </w:rPr>
        <w:t xml:space="preserve"> </w:t>
      </w:r>
      <w:r w:rsidR="001F4B71" w:rsidRPr="00F85C1D">
        <w:rPr>
          <w:rFonts w:asciiTheme="minorHAnsi" w:hAnsiTheme="minorHAnsi" w:cstheme="minorHAnsi"/>
          <w:spacing w:val="-1"/>
        </w:rPr>
        <w:t>dispose of the</w:t>
      </w:r>
      <w:r w:rsidRPr="00F85C1D">
        <w:rPr>
          <w:rFonts w:asciiTheme="minorHAnsi" w:hAnsiTheme="minorHAnsi" w:cstheme="minorHAnsi"/>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p>
    <w:p w14:paraId="5C62072E" w14:textId="1B5135B5" w:rsidR="006D3714" w:rsidRPr="00F85C1D" w:rsidRDefault="006D3714" w:rsidP="000F1E86">
      <w:pPr>
        <w:pStyle w:val="BodyText"/>
        <w:numPr>
          <w:ilvl w:val="1"/>
          <w:numId w:val="10"/>
        </w:numPr>
        <w:tabs>
          <w:tab w:val="left" w:pos="341"/>
          <w:tab w:val="left" w:pos="1061"/>
        </w:tabs>
        <w:spacing w:before="196" w:after="120" w:line="278" w:lineRule="auto"/>
        <w:ind w:left="119" w:right="1081" w:firstLine="0"/>
        <w:rPr>
          <w:rFonts w:asciiTheme="minorHAnsi" w:hAnsiTheme="minorHAnsi" w:cstheme="minorHAnsi"/>
        </w:rPr>
      </w:pPr>
      <w:r w:rsidRPr="00F85C1D">
        <w:rPr>
          <w:rFonts w:asciiTheme="minorHAnsi" w:hAnsiTheme="minorHAnsi" w:cstheme="minorHAnsi"/>
          <w:spacing w:val="-1"/>
        </w:rPr>
        <w:t>During any</w:t>
      </w:r>
      <w:r w:rsidRPr="00F85C1D">
        <w:rPr>
          <w:rFonts w:asciiTheme="minorHAnsi" w:hAnsiTheme="minorHAnsi" w:cstheme="minorHAnsi"/>
          <w:spacing w:val="1"/>
        </w:rPr>
        <w:t xml:space="preserve"> </w:t>
      </w:r>
      <w:r w:rsidRPr="00F85C1D">
        <w:rPr>
          <w:rFonts w:asciiTheme="minorHAnsi" w:hAnsiTheme="minorHAnsi" w:cstheme="minorHAnsi"/>
          <w:spacing w:val="-1"/>
        </w:rPr>
        <w:t>period</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004B5674" w:rsidRPr="00F85C1D">
        <w:rPr>
          <w:rFonts w:asciiTheme="minorHAnsi" w:hAnsiTheme="minorHAnsi" w:cstheme="minorHAnsi"/>
          <w:spacing w:val="-1"/>
        </w:rPr>
        <w:t>S</w:t>
      </w:r>
      <w:r w:rsidRPr="00F85C1D">
        <w:rPr>
          <w:rFonts w:asciiTheme="minorHAnsi" w:hAnsiTheme="minorHAnsi" w:cstheme="minorHAnsi"/>
          <w:spacing w:val="-1"/>
        </w:rPr>
        <w:t>ervice</w:t>
      </w:r>
      <w:r w:rsidRPr="00F85C1D">
        <w:rPr>
          <w:rFonts w:asciiTheme="minorHAnsi" w:hAnsiTheme="minorHAnsi" w:cstheme="minorHAnsi"/>
          <w:spacing w:val="-2"/>
        </w:rPr>
        <w:t xml:space="preserve"> </w:t>
      </w:r>
      <w:r w:rsidRPr="00F85C1D">
        <w:rPr>
          <w:rFonts w:asciiTheme="minorHAnsi" w:hAnsiTheme="minorHAnsi" w:cstheme="minorHAnsi"/>
          <w:spacing w:val="-1"/>
        </w:rPr>
        <w:t>suspension,</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not</w:t>
      </w:r>
      <w:r w:rsidRPr="00F85C1D">
        <w:rPr>
          <w:rFonts w:asciiTheme="minorHAnsi" w:hAnsiTheme="minorHAnsi" w:cstheme="minorHAnsi"/>
          <w:spacing w:val="1"/>
        </w:rPr>
        <w:t xml:space="preserve"> </w:t>
      </w:r>
      <w:r w:rsidRPr="00F85C1D">
        <w:rPr>
          <w:rFonts w:asciiTheme="minorHAnsi" w:hAnsiTheme="minorHAnsi" w:cstheme="minorHAnsi"/>
          <w:spacing w:val="-1"/>
        </w:rPr>
        <w:t>take</w:t>
      </w:r>
      <w:r w:rsidRPr="00F85C1D">
        <w:rPr>
          <w:rFonts w:asciiTheme="minorHAnsi" w:hAnsiTheme="minorHAnsi" w:cstheme="minorHAnsi"/>
          <w:spacing w:val="1"/>
        </w:rPr>
        <w:t xml:space="preserve"> </w:t>
      </w:r>
      <w:r w:rsidRPr="00F85C1D">
        <w:rPr>
          <w:rFonts w:asciiTheme="minorHAnsi" w:hAnsiTheme="minorHAnsi" w:cstheme="minorHAnsi"/>
          <w:spacing w:val="-2"/>
        </w:rPr>
        <w:t>any</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action </w:t>
      </w:r>
      <w:r w:rsidR="002F4F15" w:rsidRPr="00F85C1D">
        <w:rPr>
          <w:rFonts w:asciiTheme="minorHAnsi" w:hAnsiTheme="minorHAnsi" w:cstheme="minorHAnsi"/>
          <w:spacing w:val="-1"/>
        </w:rPr>
        <w:t>that results in the erasure of Data</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otherwise</w:t>
      </w:r>
      <w:r w:rsidRPr="00F85C1D">
        <w:rPr>
          <w:rFonts w:asciiTheme="minorHAnsi" w:hAnsiTheme="minorHAnsi" w:cstheme="minorHAnsi"/>
          <w:spacing w:val="1"/>
        </w:rPr>
        <w:t xml:space="preserve"> </w:t>
      </w:r>
      <w:r w:rsidRPr="00F85C1D">
        <w:rPr>
          <w:rFonts w:asciiTheme="minorHAnsi" w:hAnsiTheme="minorHAnsi" w:cstheme="minorHAnsi"/>
          <w:spacing w:val="-1"/>
        </w:rPr>
        <w:t>dispose</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any </w:t>
      </w:r>
      <w:r w:rsidRPr="00F85C1D">
        <w:rPr>
          <w:rFonts w:asciiTheme="minorHAnsi" w:hAnsiTheme="minorHAnsi" w:cstheme="minorHAnsi"/>
        </w:rPr>
        <w:t xml:space="preserve">of </w:t>
      </w:r>
      <w:r w:rsidRPr="00F85C1D">
        <w:rPr>
          <w:rFonts w:asciiTheme="minorHAnsi" w:hAnsiTheme="minorHAnsi" w:cstheme="minorHAnsi"/>
          <w:spacing w:val="-2"/>
        </w:rPr>
        <w:t xml:space="preserve">the </w:t>
      </w:r>
      <w:r w:rsidR="00636D6C" w:rsidRPr="00F85C1D">
        <w:rPr>
          <w:rFonts w:asciiTheme="minorHAnsi" w:hAnsiTheme="minorHAnsi" w:cstheme="minorHAnsi"/>
          <w:spacing w:val="-1"/>
        </w:rPr>
        <w:t>D</w:t>
      </w:r>
      <w:r w:rsidRPr="00F85C1D">
        <w:rPr>
          <w:rFonts w:asciiTheme="minorHAnsi" w:hAnsiTheme="minorHAnsi" w:cstheme="minorHAnsi"/>
          <w:spacing w:val="-1"/>
        </w:rPr>
        <w:t>ata.</w:t>
      </w:r>
    </w:p>
    <w:p w14:paraId="5EED2281" w14:textId="060EF981" w:rsidR="006D3714" w:rsidRPr="00F85C1D" w:rsidRDefault="006D3714" w:rsidP="000F1E86">
      <w:pPr>
        <w:pStyle w:val="BodyText"/>
        <w:numPr>
          <w:ilvl w:val="1"/>
          <w:numId w:val="10"/>
        </w:numPr>
        <w:tabs>
          <w:tab w:val="left" w:pos="341"/>
          <w:tab w:val="left" w:pos="1039"/>
        </w:tabs>
        <w:spacing w:before="194" w:after="120" w:line="278" w:lineRule="auto"/>
        <w:ind w:left="119" w:right="324" w:firstLine="0"/>
        <w:rPr>
          <w:rFonts w:asciiTheme="minorHAnsi" w:hAnsiTheme="minorHAnsi" w:cstheme="minorHAnsi"/>
        </w:rPr>
      </w:pPr>
      <w:r w:rsidRPr="00F85C1D">
        <w:rPr>
          <w:rFonts w:asciiTheme="minorHAnsi" w:hAnsiTheme="minorHAnsi" w:cstheme="minorHAnsi"/>
          <w:spacing w:val="-1"/>
        </w:rPr>
        <w:t>In the</w:t>
      </w:r>
      <w:r w:rsidRPr="00F85C1D">
        <w:rPr>
          <w:rFonts w:asciiTheme="minorHAnsi" w:hAnsiTheme="minorHAnsi" w:cstheme="minorHAnsi"/>
          <w:spacing w:val="-2"/>
        </w:rPr>
        <w:t xml:space="preserve"> </w:t>
      </w:r>
      <w:r w:rsidRPr="00F85C1D">
        <w:rPr>
          <w:rFonts w:asciiTheme="minorHAnsi" w:hAnsiTheme="minorHAnsi" w:cstheme="minorHAnsi"/>
          <w:spacing w:val="-1"/>
        </w:rPr>
        <w:t>event</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 xml:space="preserve">termination </w:t>
      </w:r>
      <w:r w:rsidRPr="00F85C1D">
        <w:rPr>
          <w:rFonts w:asciiTheme="minorHAnsi" w:hAnsiTheme="minorHAnsi" w:cstheme="minorHAnsi"/>
        </w:rPr>
        <w:t>of</w:t>
      </w:r>
      <w:r w:rsidRPr="00F85C1D">
        <w:rPr>
          <w:rFonts w:asciiTheme="minorHAnsi" w:hAnsiTheme="minorHAnsi" w:cstheme="minorHAnsi"/>
          <w:spacing w:val="-3"/>
        </w:rPr>
        <w:t xml:space="preserve"> </w:t>
      </w:r>
      <w:r w:rsidR="004B5674" w:rsidRPr="00F85C1D">
        <w:rPr>
          <w:rFonts w:asciiTheme="minorHAnsi" w:hAnsiTheme="minorHAnsi" w:cstheme="minorHAnsi"/>
          <w:spacing w:val="-1"/>
        </w:rPr>
        <w:t>any S</w:t>
      </w:r>
      <w:r w:rsidRPr="00F85C1D">
        <w:rPr>
          <w:rFonts w:asciiTheme="minorHAnsi" w:hAnsiTheme="minorHAnsi" w:cstheme="minorHAnsi"/>
          <w:spacing w:val="-1"/>
        </w:rPr>
        <w:t>ervices</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00CB6B3B" w:rsidRPr="00F85C1D">
        <w:rPr>
          <w:rFonts w:asciiTheme="minorHAnsi" w:hAnsiTheme="minorHAnsi" w:cstheme="minorHAnsi"/>
          <w:spacing w:val="-1"/>
        </w:rPr>
        <w:t>c</w:t>
      </w:r>
      <w:r w:rsidR="004B5674" w:rsidRPr="00F85C1D">
        <w:rPr>
          <w:rFonts w:asciiTheme="minorHAnsi" w:hAnsiTheme="minorHAnsi" w:cstheme="minorHAnsi"/>
          <w:spacing w:val="-1"/>
        </w:rPr>
        <w:t>ontract</w:t>
      </w:r>
      <w:r w:rsidRPr="00F85C1D">
        <w:rPr>
          <w:rFonts w:asciiTheme="minorHAnsi" w:hAnsiTheme="minorHAnsi" w:cstheme="minorHAnsi"/>
          <w:spacing w:val="-2"/>
        </w:rPr>
        <w:t xml:space="preserve"> </w:t>
      </w:r>
      <w:r w:rsidRPr="00F85C1D">
        <w:rPr>
          <w:rFonts w:asciiTheme="minorHAnsi" w:hAnsiTheme="minorHAnsi" w:cstheme="minorHAnsi"/>
          <w:spacing w:val="-1"/>
        </w:rPr>
        <w:t>in</w:t>
      </w:r>
      <w:r w:rsidR="00AC0226" w:rsidRPr="00F85C1D">
        <w:rPr>
          <w:rFonts w:asciiTheme="minorHAnsi" w:hAnsiTheme="minorHAnsi" w:cstheme="minorHAnsi"/>
          <w:spacing w:val="-1"/>
        </w:rPr>
        <w:t xml:space="preserve"> its</w:t>
      </w:r>
      <w:r w:rsidRPr="00F85C1D">
        <w:rPr>
          <w:rFonts w:asciiTheme="minorHAnsi" w:hAnsiTheme="minorHAnsi" w:cstheme="minorHAnsi"/>
          <w:spacing w:val="-1"/>
        </w:rPr>
        <w:t xml:space="preserve"> entirety,</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007D39FE" w:rsidRPr="00F85C1D">
        <w:rPr>
          <w:rFonts w:asciiTheme="minorHAnsi" w:hAnsiTheme="minorHAnsi" w:cstheme="minorHAnsi"/>
          <w:spacing w:val="-1"/>
        </w:rPr>
        <w:t xml:space="preserve">not </w:t>
      </w:r>
      <w:r w:rsidRPr="00F85C1D">
        <w:rPr>
          <w:rFonts w:asciiTheme="minorHAnsi" w:hAnsiTheme="minorHAnsi" w:cstheme="minorHAnsi"/>
          <w:spacing w:val="-1"/>
        </w:rPr>
        <w:t>take</w:t>
      </w:r>
      <w:r w:rsidRPr="00F85C1D">
        <w:rPr>
          <w:rFonts w:asciiTheme="minorHAnsi" w:hAnsiTheme="minorHAnsi" w:cstheme="minorHAnsi"/>
          <w:spacing w:val="1"/>
        </w:rPr>
        <w:t xml:space="preserve"> </w:t>
      </w:r>
      <w:r w:rsidRPr="00F85C1D">
        <w:rPr>
          <w:rFonts w:asciiTheme="minorHAnsi" w:hAnsiTheme="minorHAnsi" w:cstheme="minorHAnsi"/>
          <w:spacing w:val="-2"/>
        </w:rPr>
        <w:t>any</w:t>
      </w:r>
      <w:r w:rsidRPr="00F85C1D">
        <w:rPr>
          <w:rFonts w:asciiTheme="minorHAnsi" w:hAnsiTheme="minorHAnsi" w:cstheme="minorHAnsi"/>
          <w:spacing w:val="1"/>
        </w:rPr>
        <w:t xml:space="preserve"> </w:t>
      </w:r>
      <w:r w:rsidRPr="00F85C1D">
        <w:rPr>
          <w:rFonts w:asciiTheme="minorHAnsi" w:hAnsiTheme="minorHAnsi" w:cstheme="minorHAnsi"/>
          <w:spacing w:val="-1"/>
        </w:rPr>
        <w:t>action</w:t>
      </w:r>
      <w:r w:rsidRPr="00F85C1D">
        <w:rPr>
          <w:rFonts w:asciiTheme="minorHAnsi" w:hAnsiTheme="minorHAnsi" w:cstheme="minorHAnsi"/>
          <w:spacing w:val="-3"/>
        </w:rPr>
        <w:t xml:space="preserve"> </w:t>
      </w:r>
      <w:r w:rsidR="0073262D" w:rsidRPr="00F85C1D">
        <w:rPr>
          <w:rFonts w:asciiTheme="minorHAnsi" w:hAnsiTheme="minorHAnsi" w:cstheme="minorHAnsi"/>
        </w:rPr>
        <w:t xml:space="preserve">that results in the erasure of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rPr>
        <w:t xml:space="preserve"> </w:t>
      </w:r>
      <w:r w:rsidR="004528FF" w:rsidRPr="00F85C1D">
        <w:rPr>
          <w:rFonts w:asciiTheme="minorHAnsi" w:hAnsiTheme="minorHAnsi" w:cstheme="minorHAnsi"/>
          <w:spacing w:val="-1"/>
        </w:rPr>
        <w:t>until</w:t>
      </w:r>
      <w:r w:rsidR="00595CD4" w:rsidRPr="00F85C1D">
        <w:rPr>
          <w:rFonts w:asciiTheme="minorHAnsi" w:hAnsiTheme="minorHAnsi" w:cstheme="minorHAnsi"/>
          <w:spacing w:val="-1"/>
        </w:rPr>
        <w:t xml:space="preserve"> such time as</w:t>
      </w:r>
      <w:r w:rsidR="004528FF" w:rsidRPr="00F85C1D">
        <w:rPr>
          <w:rFonts w:asciiTheme="minorHAnsi" w:hAnsiTheme="minorHAnsi" w:cstheme="minorHAnsi"/>
          <w:spacing w:val="-1"/>
        </w:rPr>
        <w:t xml:space="preserve"> the State provides notice to </w:t>
      </w:r>
      <w:r w:rsidR="003877A2" w:rsidRPr="00F85C1D">
        <w:rPr>
          <w:rFonts w:asciiTheme="minorHAnsi" w:hAnsiTheme="minorHAnsi" w:cstheme="minorHAnsi"/>
          <w:spacing w:val="-1"/>
        </w:rPr>
        <w:t>c</w:t>
      </w:r>
      <w:r w:rsidR="004528FF" w:rsidRPr="00F85C1D">
        <w:rPr>
          <w:rFonts w:asciiTheme="minorHAnsi" w:hAnsiTheme="minorHAnsi" w:cstheme="minorHAnsi"/>
          <w:spacing w:val="-1"/>
        </w:rPr>
        <w:t>ontractor of confirmation of successful transmission of all Data</w:t>
      </w:r>
      <w:r w:rsidR="00595CD4" w:rsidRPr="00F85C1D">
        <w:rPr>
          <w:rFonts w:asciiTheme="minorHAnsi" w:hAnsiTheme="minorHAnsi" w:cstheme="minorHAnsi"/>
          <w:spacing w:val="-1"/>
        </w:rPr>
        <w:t xml:space="preserve"> to the State or to the State’s chosen vendor</w:t>
      </w:r>
      <w:r w:rsidR="004528FF" w:rsidRPr="00F85C1D">
        <w:rPr>
          <w:rFonts w:asciiTheme="minorHAnsi" w:hAnsiTheme="minorHAnsi" w:cstheme="minorHAnsi"/>
          <w:spacing w:val="-1"/>
        </w:rPr>
        <w:t>.</w:t>
      </w:r>
    </w:p>
    <w:p w14:paraId="3293AEE5" w14:textId="7A588027" w:rsidR="006D3714" w:rsidRPr="00F85C1D" w:rsidRDefault="00F01B49" w:rsidP="000F1E86">
      <w:pPr>
        <w:pStyle w:val="BodyText"/>
        <w:tabs>
          <w:tab w:val="left" w:pos="341"/>
        </w:tabs>
        <w:spacing w:after="120" w:line="277" w:lineRule="auto"/>
        <w:ind w:left="119" w:right="150"/>
        <w:rPr>
          <w:rFonts w:asciiTheme="minorHAnsi" w:hAnsiTheme="minorHAnsi" w:cstheme="minorHAnsi"/>
        </w:rPr>
      </w:pPr>
      <w:r w:rsidRPr="00F85C1D">
        <w:rPr>
          <w:rFonts w:asciiTheme="minorHAnsi" w:hAnsiTheme="minorHAnsi" w:cstheme="minorHAnsi"/>
          <w:spacing w:val="-1"/>
        </w:rPr>
        <w:t xml:space="preserve">During this period, </w:t>
      </w:r>
      <w:r w:rsidR="003D32AA" w:rsidRPr="00F85C1D">
        <w:rPr>
          <w:rFonts w:asciiTheme="minorHAnsi" w:hAnsiTheme="minorHAnsi" w:cstheme="minorHAnsi"/>
          <w:spacing w:val="-1"/>
        </w:rPr>
        <w:t xml:space="preserve">the </w:t>
      </w:r>
      <w:r w:rsidR="003877A2" w:rsidRPr="00F85C1D">
        <w:rPr>
          <w:rFonts w:asciiTheme="minorHAnsi" w:hAnsiTheme="minorHAnsi" w:cstheme="minorHAnsi"/>
          <w:spacing w:val="-1"/>
        </w:rPr>
        <w:t>c</w:t>
      </w:r>
      <w:r w:rsidRPr="00F85C1D">
        <w:rPr>
          <w:rFonts w:asciiTheme="minorHAnsi" w:hAnsiTheme="minorHAnsi" w:cstheme="minorHAnsi"/>
          <w:spacing w:val="-1"/>
        </w:rPr>
        <w:t xml:space="preserve">ontractor shall make reasonable efforts to facilitate the </w:t>
      </w:r>
      <w:r w:rsidR="00636D6C" w:rsidRPr="00F85C1D">
        <w:rPr>
          <w:rFonts w:asciiTheme="minorHAnsi" w:hAnsiTheme="minorHAnsi" w:cstheme="minorHAnsi"/>
          <w:spacing w:val="-1"/>
        </w:rPr>
        <w:t>successful transmission of D</w:t>
      </w:r>
      <w:r w:rsidRPr="00F85C1D">
        <w:rPr>
          <w:rFonts w:asciiTheme="minorHAnsi" w:hAnsiTheme="minorHAnsi" w:cstheme="minorHAnsi"/>
          <w:spacing w:val="-1"/>
        </w:rPr>
        <w:t>ata</w:t>
      </w:r>
      <w:r w:rsidR="00520AD9" w:rsidRPr="00F85C1D">
        <w:rPr>
          <w:rFonts w:asciiTheme="minorHAnsi" w:hAnsiTheme="minorHAnsi" w:cstheme="minorHAnsi"/>
          <w:spacing w:val="-1"/>
        </w:rPr>
        <w:t xml:space="preserve">. The </w:t>
      </w:r>
      <w:r w:rsidR="003877A2" w:rsidRPr="00F85C1D">
        <w:rPr>
          <w:rFonts w:asciiTheme="minorHAnsi" w:hAnsiTheme="minorHAnsi" w:cstheme="minorHAnsi"/>
          <w:spacing w:val="-1"/>
        </w:rPr>
        <w:t>c</w:t>
      </w:r>
      <w:r w:rsidR="00520AD9" w:rsidRPr="00F85C1D">
        <w:rPr>
          <w:rFonts w:asciiTheme="minorHAnsi" w:hAnsiTheme="minorHAnsi" w:cstheme="minorHAnsi"/>
          <w:spacing w:val="-1"/>
        </w:rPr>
        <w:t xml:space="preserve">ontractor shall be reimbursed for all phase-out costs (i.e., costs incurred within the agreed period after </w:t>
      </w:r>
      <w:r w:rsidR="003877A2" w:rsidRPr="00F85C1D">
        <w:rPr>
          <w:rFonts w:asciiTheme="minorHAnsi" w:hAnsiTheme="minorHAnsi" w:cstheme="minorHAnsi"/>
          <w:spacing w:val="-1"/>
        </w:rPr>
        <w:t>c</w:t>
      </w:r>
      <w:r w:rsidR="0071493F" w:rsidRPr="00F85C1D">
        <w:rPr>
          <w:rFonts w:asciiTheme="minorHAnsi" w:hAnsiTheme="minorHAnsi" w:cstheme="minorHAnsi"/>
          <w:spacing w:val="-1"/>
        </w:rPr>
        <w:t>ontract</w:t>
      </w:r>
      <w:r w:rsidR="00520AD9" w:rsidRPr="00F85C1D">
        <w:rPr>
          <w:rFonts w:asciiTheme="minorHAnsi" w:hAnsiTheme="minorHAnsi" w:cstheme="minorHAnsi"/>
          <w:spacing w:val="-1"/>
        </w:rPr>
        <w:t xml:space="preserve"> expiration or termination th</w:t>
      </w:r>
      <w:r w:rsidR="00636D6C" w:rsidRPr="00F85C1D">
        <w:rPr>
          <w:rFonts w:asciiTheme="minorHAnsi" w:hAnsiTheme="minorHAnsi" w:cstheme="minorHAnsi"/>
          <w:spacing w:val="-1"/>
        </w:rPr>
        <w:t>at result from the transfer of D</w:t>
      </w:r>
      <w:r w:rsidR="00520AD9" w:rsidRPr="00F85C1D">
        <w:rPr>
          <w:rFonts w:asciiTheme="minorHAnsi" w:hAnsiTheme="minorHAnsi" w:cstheme="minorHAnsi"/>
          <w:spacing w:val="-1"/>
        </w:rPr>
        <w:t xml:space="preserve">ata or other information to the State). A reimbursement rate shall be agreed upon by the parties during </w:t>
      </w:r>
      <w:r w:rsidR="003877A2" w:rsidRPr="00F85C1D">
        <w:rPr>
          <w:rFonts w:asciiTheme="minorHAnsi" w:hAnsiTheme="minorHAnsi" w:cstheme="minorHAnsi"/>
          <w:spacing w:val="-1"/>
        </w:rPr>
        <w:t>c</w:t>
      </w:r>
      <w:r w:rsidR="0071493F" w:rsidRPr="00F85C1D">
        <w:rPr>
          <w:rFonts w:asciiTheme="minorHAnsi" w:hAnsiTheme="minorHAnsi" w:cstheme="minorHAnsi"/>
          <w:spacing w:val="-1"/>
        </w:rPr>
        <w:t>ontract</w:t>
      </w:r>
      <w:r w:rsidR="003241A3" w:rsidRPr="00F85C1D">
        <w:rPr>
          <w:rFonts w:asciiTheme="minorHAnsi" w:hAnsiTheme="minorHAnsi" w:cstheme="minorHAnsi"/>
          <w:spacing w:val="-1"/>
        </w:rPr>
        <w:t xml:space="preserve"> negotiation</w:t>
      </w:r>
      <w:r w:rsidR="0073262D" w:rsidRPr="00F85C1D">
        <w:rPr>
          <w:rFonts w:asciiTheme="minorHAnsi" w:hAnsiTheme="minorHAnsi" w:cstheme="minorHAnsi"/>
          <w:spacing w:val="-1"/>
        </w:rPr>
        <w:t xml:space="preserve"> and shall be memorialized in the Statement of Work</w:t>
      </w:r>
      <w:r w:rsidR="00520AD9" w:rsidRPr="00F85C1D">
        <w:rPr>
          <w:rFonts w:asciiTheme="minorHAnsi" w:hAnsiTheme="minorHAnsi" w:cstheme="minorHAnsi"/>
          <w:spacing w:val="-1"/>
        </w:rPr>
        <w:t xml:space="preserve">. </w:t>
      </w:r>
      <w:r w:rsidR="006D3714" w:rsidRPr="00F85C1D">
        <w:rPr>
          <w:rFonts w:asciiTheme="minorHAnsi" w:hAnsiTheme="minorHAnsi" w:cstheme="minorHAnsi"/>
          <w:spacing w:val="-1"/>
        </w:rPr>
        <w:t>After</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such period,</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the</w:t>
      </w:r>
      <w:r w:rsidR="006D3714"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006D3714" w:rsidRPr="00F85C1D">
        <w:rPr>
          <w:rFonts w:asciiTheme="minorHAnsi" w:hAnsiTheme="minorHAnsi" w:cstheme="minorHAnsi"/>
          <w:spacing w:val="-1"/>
        </w:rPr>
        <w:t>ontractor</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shall</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have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no</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obligation to maintain</w:t>
      </w:r>
      <w:r w:rsidR="006D3714" w:rsidRPr="00F85C1D">
        <w:rPr>
          <w:rFonts w:asciiTheme="minorHAnsi" w:hAnsiTheme="minorHAnsi" w:cstheme="minorHAnsi"/>
          <w:spacing w:val="-3"/>
        </w:rPr>
        <w:t xml:space="preserve"> </w:t>
      </w:r>
      <w:r w:rsidR="006D3714" w:rsidRPr="00F85C1D">
        <w:rPr>
          <w:rFonts w:asciiTheme="minorHAnsi" w:hAnsiTheme="minorHAnsi" w:cstheme="minorHAnsi"/>
        </w:rPr>
        <w:t xml:space="preserve">or </w:t>
      </w:r>
      <w:r w:rsidR="006D3714" w:rsidRPr="00F85C1D">
        <w:rPr>
          <w:rFonts w:asciiTheme="minorHAnsi" w:hAnsiTheme="minorHAnsi" w:cstheme="minorHAnsi"/>
          <w:spacing w:val="-1"/>
        </w:rPr>
        <w:t>provide</w:t>
      </w:r>
      <w:r w:rsidR="006D3714" w:rsidRPr="00F85C1D">
        <w:rPr>
          <w:rFonts w:asciiTheme="minorHAnsi" w:hAnsiTheme="minorHAnsi" w:cstheme="minorHAnsi"/>
          <w:spacing w:val="-4"/>
        </w:rPr>
        <w:t xml:space="preserve"> </w:t>
      </w:r>
      <w:r w:rsidR="006D3714" w:rsidRPr="00F85C1D">
        <w:rPr>
          <w:rFonts w:asciiTheme="minorHAnsi" w:hAnsiTheme="minorHAnsi" w:cstheme="minorHAnsi"/>
          <w:spacing w:val="-1"/>
        </w:rPr>
        <w:t>any</w:t>
      </w:r>
      <w:r w:rsidR="006D3714" w:rsidRPr="00F85C1D">
        <w:rPr>
          <w:rFonts w:asciiTheme="minorHAnsi" w:hAnsiTheme="minorHAnsi" w:cstheme="minorHAnsi"/>
          <w:spacing w:val="1"/>
        </w:rPr>
        <w:t xml:space="preserve"> </w:t>
      </w:r>
      <w:r w:rsidR="00636D6C" w:rsidRPr="00F85C1D">
        <w:rPr>
          <w:rFonts w:asciiTheme="minorHAnsi" w:hAnsiTheme="minorHAnsi" w:cstheme="minorHAnsi"/>
          <w:spacing w:val="-1"/>
        </w:rPr>
        <w:t>D</w:t>
      </w:r>
      <w:r w:rsidR="006D3714" w:rsidRPr="00F85C1D">
        <w:rPr>
          <w:rFonts w:asciiTheme="minorHAnsi" w:hAnsiTheme="minorHAnsi" w:cstheme="minorHAnsi"/>
          <w:spacing w:val="-1"/>
        </w:rPr>
        <w:t>ata</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and</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shall</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thereafter,</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unless</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legally</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prohibited,</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delete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all</w:t>
      </w:r>
      <w:r w:rsidR="006D3714" w:rsidRPr="00F85C1D">
        <w:rPr>
          <w:rFonts w:asciiTheme="minorHAnsi" w:hAnsiTheme="minorHAnsi" w:cstheme="minorHAnsi"/>
          <w:spacing w:val="-3"/>
        </w:rPr>
        <w:t xml:space="preserve"> </w:t>
      </w:r>
      <w:r w:rsidR="00636D6C" w:rsidRPr="00F85C1D">
        <w:rPr>
          <w:rFonts w:asciiTheme="minorHAnsi" w:hAnsiTheme="minorHAnsi" w:cstheme="minorHAnsi"/>
          <w:spacing w:val="-1"/>
        </w:rPr>
        <w:t>D</w:t>
      </w:r>
      <w:r w:rsidR="006D3714" w:rsidRPr="00F85C1D">
        <w:rPr>
          <w:rFonts w:asciiTheme="minorHAnsi" w:hAnsiTheme="minorHAnsi" w:cstheme="minorHAnsi"/>
          <w:spacing w:val="-1"/>
        </w:rPr>
        <w:t>ata</w:t>
      </w:r>
      <w:r w:rsidR="006D3714" w:rsidRPr="00F85C1D">
        <w:rPr>
          <w:rFonts w:asciiTheme="minorHAnsi" w:hAnsiTheme="minorHAnsi" w:cstheme="minorHAnsi"/>
          <w:spacing w:val="-3"/>
        </w:rPr>
        <w:t xml:space="preserve"> </w:t>
      </w:r>
      <w:r w:rsidR="004E7FB6" w:rsidRPr="00F85C1D">
        <w:rPr>
          <w:rFonts w:asciiTheme="minorHAnsi" w:hAnsiTheme="minorHAnsi" w:cstheme="minorHAnsi"/>
          <w:spacing w:val="-1"/>
        </w:rPr>
        <w:t xml:space="preserve">in </w:t>
      </w:r>
      <w:r w:rsidR="006D3714" w:rsidRPr="00F85C1D">
        <w:rPr>
          <w:rFonts w:asciiTheme="minorHAnsi" w:hAnsiTheme="minorHAnsi" w:cstheme="minorHAnsi"/>
          <w:spacing w:val="-1"/>
        </w:rPr>
        <w:t>its</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systems</w:t>
      </w:r>
      <w:r w:rsidR="006D3714" w:rsidRPr="00F85C1D">
        <w:rPr>
          <w:rFonts w:asciiTheme="minorHAnsi" w:hAnsiTheme="minorHAnsi" w:cstheme="minorHAnsi"/>
          <w:spacing w:val="-2"/>
        </w:rPr>
        <w:t xml:space="preserve"> </w:t>
      </w:r>
      <w:r w:rsidR="006D3714" w:rsidRPr="00F85C1D">
        <w:rPr>
          <w:rFonts w:asciiTheme="minorHAnsi" w:hAnsiTheme="minorHAnsi" w:cstheme="minorHAnsi"/>
        </w:rPr>
        <w:t>or</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otherwise in</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its</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possession</w:t>
      </w:r>
      <w:r w:rsidR="006D3714" w:rsidRPr="00F85C1D">
        <w:rPr>
          <w:rFonts w:asciiTheme="minorHAnsi" w:hAnsiTheme="minorHAnsi" w:cstheme="minorHAnsi"/>
          <w:spacing w:val="-3"/>
        </w:rPr>
        <w:t xml:space="preserve"> </w:t>
      </w:r>
      <w:r w:rsidR="006D3714" w:rsidRPr="00F85C1D">
        <w:rPr>
          <w:rFonts w:asciiTheme="minorHAnsi" w:hAnsiTheme="minorHAnsi" w:cstheme="minorHAnsi"/>
        </w:rPr>
        <w:t xml:space="preserve">or </w:t>
      </w:r>
      <w:r w:rsidR="006D3714" w:rsidRPr="00F85C1D">
        <w:rPr>
          <w:rFonts w:asciiTheme="minorHAnsi" w:hAnsiTheme="minorHAnsi" w:cstheme="minorHAnsi"/>
          <w:spacing w:val="-1"/>
        </w:rPr>
        <w:t>under</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its</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control.</w:t>
      </w:r>
      <w:r w:rsidR="009F35B9" w:rsidRPr="00F85C1D">
        <w:rPr>
          <w:rFonts w:asciiTheme="minorHAnsi" w:hAnsiTheme="minorHAnsi" w:cstheme="minorHAnsi"/>
          <w:spacing w:val="-1"/>
        </w:rPr>
        <w:t xml:space="preserve"> </w:t>
      </w:r>
      <w:r w:rsidR="006D3714" w:rsidRPr="00F85C1D">
        <w:rPr>
          <w:rFonts w:asciiTheme="minorHAnsi" w:hAnsiTheme="minorHAnsi" w:cstheme="minorHAnsi"/>
          <w:spacing w:val="-1"/>
        </w:rPr>
        <w:t>The</w:t>
      </w:r>
      <w:r w:rsidR="006D3714" w:rsidRPr="00F85C1D">
        <w:rPr>
          <w:rFonts w:asciiTheme="minorHAnsi" w:hAnsiTheme="minorHAnsi" w:cstheme="minorHAnsi"/>
          <w:spacing w:val="1"/>
        </w:rPr>
        <w:t xml:space="preserve"> </w:t>
      </w:r>
      <w:r w:rsidR="00BC2A3D" w:rsidRPr="00F85C1D">
        <w:rPr>
          <w:rFonts w:asciiTheme="minorHAnsi" w:hAnsiTheme="minorHAnsi" w:cstheme="minorHAnsi"/>
          <w:spacing w:val="-1"/>
        </w:rPr>
        <w:t>State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shall</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be</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entitled to</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any</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1"/>
        </w:rPr>
        <w:t>post</w:t>
      </w:r>
      <w:r w:rsidR="00673781" w:rsidRPr="00F85C1D">
        <w:rPr>
          <w:rFonts w:asciiTheme="minorHAnsi" w:hAnsiTheme="minorHAnsi" w:cstheme="minorHAnsi"/>
          <w:spacing w:val="1"/>
        </w:rPr>
        <w:t>-</w:t>
      </w:r>
      <w:r w:rsidR="006D3714" w:rsidRPr="00F85C1D">
        <w:rPr>
          <w:rFonts w:asciiTheme="minorHAnsi" w:hAnsiTheme="minorHAnsi" w:cstheme="minorHAnsi"/>
          <w:spacing w:val="-1"/>
        </w:rPr>
        <w:t>termination assistance</w:t>
      </w:r>
      <w:r w:rsidR="006D3714" w:rsidRPr="00F85C1D">
        <w:rPr>
          <w:rFonts w:asciiTheme="minorHAnsi" w:hAnsiTheme="minorHAnsi" w:cstheme="minorHAnsi"/>
          <w:spacing w:val="-2"/>
        </w:rPr>
        <w:t xml:space="preserve"> </w:t>
      </w:r>
      <w:r w:rsidR="004E7FB6" w:rsidRPr="00F85C1D">
        <w:rPr>
          <w:rFonts w:asciiTheme="minorHAnsi" w:hAnsiTheme="minorHAnsi" w:cstheme="minorHAnsi"/>
          <w:spacing w:val="-1"/>
        </w:rPr>
        <w:t xml:space="preserve">generally made </w:t>
      </w:r>
      <w:r w:rsidR="006D3714" w:rsidRPr="00F85C1D">
        <w:rPr>
          <w:rFonts w:asciiTheme="minorHAnsi" w:hAnsiTheme="minorHAnsi" w:cstheme="minorHAnsi"/>
          <w:spacing w:val="-1"/>
        </w:rPr>
        <w:t>available</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with respect</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to</w:t>
      </w:r>
      <w:r w:rsidR="006D3714" w:rsidRPr="00F85C1D">
        <w:rPr>
          <w:rFonts w:asciiTheme="minorHAnsi" w:hAnsiTheme="minorHAnsi" w:cstheme="minorHAnsi"/>
          <w:spacing w:val="1"/>
        </w:rPr>
        <w:t xml:space="preserve"> </w:t>
      </w:r>
      <w:r w:rsidR="006D3714" w:rsidRPr="00F85C1D">
        <w:rPr>
          <w:rFonts w:asciiTheme="minorHAnsi" w:hAnsiTheme="minorHAnsi" w:cstheme="minorHAnsi"/>
          <w:spacing w:val="-2"/>
        </w:rPr>
        <w:t>the</w:t>
      </w:r>
      <w:r w:rsidR="006D3714" w:rsidRPr="00F85C1D">
        <w:rPr>
          <w:rFonts w:asciiTheme="minorHAnsi" w:hAnsiTheme="minorHAnsi" w:cstheme="minorHAnsi"/>
          <w:spacing w:val="1"/>
        </w:rPr>
        <w:t xml:space="preserve"> </w:t>
      </w:r>
      <w:proofErr w:type="gramStart"/>
      <w:r w:rsidR="004B5674" w:rsidRPr="00F85C1D">
        <w:rPr>
          <w:rFonts w:asciiTheme="minorHAnsi" w:hAnsiTheme="minorHAnsi" w:cstheme="minorHAnsi"/>
          <w:spacing w:val="-1"/>
        </w:rPr>
        <w:lastRenderedPageBreak/>
        <w:t>S</w:t>
      </w:r>
      <w:r w:rsidR="006D3714" w:rsidRPr="00F85C1D">
        <w:rPr>
          <w:rFonts w:asciiTheme="minorHAnsi" w:hAnsiTheme="minorHAnsi" w:cstheme="minorHAnsi"/>
          <w:spacing w:val="-1"/>
        </w:rPr>
        <w:t>ervices,</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unless</w:t>
      </w:r>
      <w:proofErr w:type="gramEnd"/>
      <w:r w:rsidR="006D3714" w:rsidRPr="00F85C1D">
        <w:rPr>
          <w:rFonts w:asciiTheme="minorHAnsi" w:hAnsiTheme="minorHAnsi" w:cstheme="minorHAnsi"/>
          <w:spacing w:val="-2"/>
        </w:rPr>
        <w:t xml:space="preserve"> </w:t>
      </w:r>
      <w:r w:rsidR="006D3714" w:rsidRPr="00F85C1D">
        <w:rPr>
          <w:rFonts w:asciiTheme="minorHAnsi" w:hAnsiTheme="minorHAnsi" w:cstheme="minorHAnsi"/>
        </w:rPr>
        <w:t xml:space="preserve">a </w:t>
      </w:r>
      <w:r w:rsidR="006D3714" w:rsidRPr="00F85C1D">
        <w:rPr>
          <w:rFonts w:asciiTheme="minorHAnsi" w:hAnsiTheme="minorHAnsi" w:cstheme="minorHAnsi"/>
          <w:spacing w:val="-1"/>
        </w:rPr>
        <w:t>unique</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data</w:t>
      </w:r>
      <w:r w:rsidR="006D3714" w:rsidRPr="00F85C1D">
        <w:rPr>
          <w:rFonts w:asciiTheme="minorHAnsi" w:hAnsiTheme="minorHAnsi" w:cstheme="minorHAnsi"/>
        </w:rPr>
        <w:t xml:space="preserve"> </w:t>
      </w:r>
      <w:r w:rsidR="006D3714" w:rsidRPr="00F85C1D">
        <w:rPr>
          <w:rFonts w:asciiTheme="minorHAnsi" w:hAnsiTheme="minorHAnsi" w:cstheme="minorHAnsi"/>
          <w:spacing w:val="-1"/>
        </w:rPr>
        <w:t>retrieval</w:t>
      </w:r>
      <w:r w:rsidR="006D3714" w:rsidRPr="00F85C1D">
        <w:rPr>
          <w:rFonts w:asciiTheme="minorHAnsi" w:hAnsiTheme="minorHAnsi" w:cstheme="minorHAnsi"/>
          <w:spacing w:val="-3"/>
        </w:rPr>
        <w:t xml:space="preserve"> </w:t>
      </w:r>
      <w:r w:rsidR="006D3714" w:rsidRPr="00F85C1D">
        <w:rPr>
          <w:rFonts w:asciiTheme="minorHAnsi" w:hAnsiTheme="minorHAnsi" w:cstheme="minorHAnsi"/>
          <w:spacing w:val="-1"/>
        </w:rPr>
        <w:t>arrangement</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has</w:t>
      </w:r>
      <w:r w:rsidR="006D3714" w:rsidRPr="00F85C1D">
        <w:rPr>
          <w:rFonts w:asciiTheme="minorHAnsi" w:hAnsiTheme="minorHAnsi" w:cstheme="minorHAnsi"/>
        </w:rPr>
        <w:t xml:space="preserve"> </w:t>
      </w:r>
      <w:r w:rsidR="004E7FB6" w:rsidRPr="00F85C1D">
        <w:rPr>
          <w:rFonts w:asciiTheme="minorHAnsi" w:hAnsiTheme="minorHAnsi" w:cstheme="minorHAnsi"/>
          <w:spacing w:val="-1"/>
        </w:rPr>
        <w:t xml:space="preserve">been </w:t>
      </w:r>
      <w:r w:rsidR="006D3714" w:rsidRPr="00F85C1D">
        <w:rPr>
          <w:rFonts w:asciiTheme="minorHAnsi" w:hAnsiTheme="minorHAnsi" w:cstheme="minorHAnsi"/>
          <w:spacing w:val="-1"/>
        </w:rPr>
        <w:t>established as</w:t>
      </w:r>
      <w:r w:rsidR="006D3714" w:rsidRPr="00F85C1D">
        <w:rPr>
          <w:rFonts w:asciiTheme="minorHAnsi" w:hAnsiTheme="minorHAnsi" w:cstheme="minorHAnsi"/>
          <w:spacing w:val="-2"/>
        </w:rPr>
        <w:t xml:space="preserve"> </w:t>
      </w:r>
      <w:r w:rsidR="006D3714" w:rsidRPr="00F85C1D">
        <w:rPr>
          <w:rFonts w:asciiTheme="minorHAnsi" w:hAnsiTheme="minorHAnsi" w:cstheme="minorHAnsi"/>
          <w:spacing w:val="-1"/>
        </w:rPr>
        <w:t>part</w:t>
      </w:r>
      <w:r w:rsidR="006D3714" w:rsidRPr="00F85C1D">
        <w:rPr>
          <w:rFonts w:asciiTheme="minorHAnsi" w:hAnsiTheme="minorHAnsi" w:cstheme="minorHAnsi"/>
          <w:spacing w:val="-2"/>
        </w:rPr>
        <w:t xml:space="preserve"> </w:t>
      </w:r>
      <w:r w:rsidR="006D3714" w:rsidRPr="00F85C1D">
        <w:rPr>
          <w:rFonts w:asciiTheme="minorHAnsi" w:hAnsiTheme="minorHAnsi" w:cstheme="minorHAnsi"/>
        </w:rPr>
        <w:t xml:space="preserve">of </w:t>
      </w:r>
      <w:r w:rsidR="004B5674" w:rsidRPr="00F85C1D">
        <w:rPr>
          <w:rFonts w:asciiTheme="minorHAnsi" w:hAnsiTheme="minorHAnsi" w:cstheme="minorHAnsi"/>
          <w:spacing w:val="-1"/>
        </w:rPr>
        <w:t>a Service Level Agreement</w:t>
      </w:r>
      <w:r w:rsidR="006D3714" w:rsidRPr="00F85C1D">
        <w:rPr>
          <w:rFonts w:asciiTheme="minorHAnsi" w:hAnsiTheme="minorHAnsi" w:cstheme="minorHAnsi"/>
          <w:spacing w:val="-2"/>
        </w:rPr>
        <w:t>.</w:t>
      </w:r>
    </w:p>
    <w:p w14:paraId="66A96380" w14:textId="73E37446" w:rsidR="006D3714" w:rsidRPr="00F85C1D" w:rsidRDefault="006D3714" w:rsidP="000F1E86">
      <w:pPr>
        <w:pStyle w:val="BodyText"/>
        <w:numPr>
          <w:ilvl w:val="1"/>
          <w:numId w:val="10"/>
        </w:numPr>
        <w:tabs>
          <w:tab w:val="left" w:pos="341"/>
          <w:tab w:val="left" w:pos="1056"/>
        </w:tabs>
        <w:spacing w:before="196" w:after="120" w:line="276" w:lineRule="auto"/>
        <w:ind w:left="119" w:right="146" w:firstLine="0"/>
        <w:rPr>
          <w:rFonts w:asciiTheme="minorHAnsi" w:hAnsiTheme="minorHAnsi" w:cstheme="minorHAnsi"/>
        </w:rPr>
      </w:pPr>
      <w:r w:rsidRPr="00F85C1D">
        <w:rPr>
          <w:rFonts w:asciiTheme="minorHAnsi" w:hAnsiTheme="minorHAnsi" w:cstheme="minorHAnsi"/>
          <w:spacing w:val="-1"/>
        </w:rPr>
        <w:t>Upon</w:t>
      </w:r>
      <w:r w:rsidRPr="00F85C1D">
        <w:rPr>
          <w:rFonts w:asciiTheme="minorHAnsi" w:hAnsiTheme="minorHAnsi" w:cstheme="minorHAnsi"/>
          <w:spacing w:val="-3"/>
        </w:rPr>
        <w:t xml:space="preserve"> </w:t>
      </w:r>
      <w:r w:rsidRPr="00F85C1D">
        <w:rPr>
          <w:rFonts w:asciiTheme="minorHAnsi" w:hAnsiTheme="minorHAnsi" w:cstheme="minorHAnsi"/>
          <w:spacing w:val="-1"/>
        </w:rPr>
        <w:t xml:space="preserve">termination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Services</w:t>
      </w:r>
      <w:r w:rsidRPr="00F85C1D">
        <w:rPr>
          <w:rFonts w:asciiTheme="minorHAnsi" w:hAnsiTheme="minorHAnsi" w:cstheme="minorHAnsi"/>
          <w:spacing w:val="-2"/>
        </w:rPr>
        <w:t xml:space="preserve"> </w:t>
      </w:r>
      <w:r w:rsidRPr="00F85C1D">
        <w:rPr>
          <w:rFonts w:asciiTheme="minorHAnsi" w:hAnsiTheme="minorHAnsi" w:cstheme="minorHAnsi"/>
        </w:rPr>
        <w:t xml:space="preserve">or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00781044" w:rsidRPr="00F85C1D">
        <w:rPr>
          <w:rFonts w:asciiTheme="minorHAnsi" w:hAnsiTheme="minorHAnsi" w:cstheme="minorHAnsi"/>
          <w:spacing w:val="-1"/>
        </w:rPr>
        <w:t>ontract</w:t>
      </w:r>
      <w:r w:rsidRPr="00F85C1D">
        <w:rPr>
          <w:rFonts w:asciiTheme="minorHAnsi" w:hAnsiTheme="minorHAnsi" w:cstheme="minorHAnsi"/>
          <w:spacing w:val="-2"/>
        </w:rPr>
        <w:t xml:space="preserve"> </w:t>
      </w:r>
      <w:r w:rsidRPr="00F85C1D">
        <w:rPr>
          <w:rFonts w:asciiTheme="minorHAnsi" w:hAnsiTheme="minorHAnsi" w:cstheme="minorHAnsi"/>
          <w:spacing w:val="-1"/>
        </w:rPr>
        <w:t>in its</w:t>
      </w:r>
      <w:r w:rsidRPr="00F85C1D">
        <w:rPr>
          <w:rFonts w:asciiTheme="minorHAnsi" w:hAnsiTheme="minorHAnsi" w:cstheme="minorHAnsi"/>
        </w:rPr>
        <w:t xml:space="preserve"> </w:t>
      </w:r>
      <w:r w:rsidR="00781044" w:rsidRPr="00F85C1D">
        <w:rPr>
          <w:rFonts w:asciiTheme="minorHAnsi" w:hAnsiTheme="minorHAnsi" w:cstheme="minorHAnsi"/>
          <w:spacing w:val="-1"/>
        </w:rPr>
        <w:t>entirety,</w:t>
      </w:r>
      <w:r w:rsidRPr="00F85C1D">
        <w:rPr>
          <w:rFonts w:asciiTheme="minorHAnsi" w:hAnsiTheme="minorHAnsi" w:cstheme="minorHAnsi"/>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shall</w:t>
      </w:r>
      <w:r w:rsidR="00781044" w:rsidRPr="00F85C1D">
        <w:rPr>
          <w:rFonts w:asciiTheme="minorHAnsi" w:hAnsiTheme="minorHAnsi" w:cstheme="minorHAnsi"/>
          <w:spacing w:val="-2"/>
        </w:rPr>
        <w:t>,</w:t>
      </w:r>
      <w:r w:rsidR="0010658B" w:rsidRPr="00F85C1D">
        <w:rPr>
          <w:rFonts w:asciiTheme="minorHAnsi" w:hAnsiTheme="minorHAnsi" w:cstheme="minorHAnsi"/>
          <w:spacing w:val="-2"/>
        </w:rPr>
        <w:t xml:space="preserve"> within 30 days of </w:t>
      </w:r>
      <w:r w:rsidR="00595CD4" w:rsidRPr="00F85C1D">
        <w:rPr>
          <w:rFonts w:asciiTheme="minorHAnsi" w:hAnsiTheme="minorHAnsi" w:cstheme="minorHAnsi"/>
          <w:spacing w:val="-2"/>
        </w:rPr>
        <w:t xml:space="preserve">receipt of the State’s notice given in </w:t>
      </w:r>
      <w:r w:rsidR="0010658B" w:rsidRPr="00F85C1D">
        <w:rPr>
          <w:rFonts w:asciiTheme="minorHAnsi" w:hAnsiTheme="minorHAnsi" w:cstheme="minorHAnsi"/>
          <w:spacing w:val="-2"/>
        </w:rPr>
        <w:t>7(c) above,</w:t>
      </w:r>
      <w:r w:rsidRPr="00F85C1D">
        <w:rPr>
          <w:rFonts w:asciiTheme="minorHAnsi" w:hAnsiTheme="minorHAnsi" w:cstheme="minorHAnsi"/>
        </w:rPr>
        <w:t xml:space="preserve"> </w:t>
      </w:r>
      <w:r w:rsidR="004E7FB6" w:rsidRPr="00F85C1D">
        <w:rPr>
          <w:rFonts w:asciiTheme="minorHAnsi" w:hAnsiTheme="minorHAnsi" w:cstheme="minorHAnsi"/>
          <w:spacing w:val="-1"/>
        </w:rPr>
        <w:t xml:space="preserve">securely </w:t>
      </w:r>
      <w:r w:rsidRPr="00F85C1D">
        <w:rPr>
          <w:rFonts w:asciiTheme="minorHAnsi" w:hAnsiTheme="minorHAnsi" w:cstheme="minorHAnsi"/>
          <w:spacing w:val="-1"/>
        </w:rPr>
        <w:t>dispose</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all</w:t>
      </w:r>
      <w:r w:rsidRPr="00F85C1D">
        <w:rPr>
          <w:rFonts w:asciiTheme="minorHAnsi" w:hAnsiTheme="minorHAnsi" w:cstheme="minorHAnsi"/>
          <w:spacing w:val="-3"/>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rPr>
        <w:t xml:space="preserve"> </w:t>
      </w:r>
      <w:r w:rsidRPr="00F85C1D">
        <w:rPr>
          <w:rFonts w:asciiTheme="minorHAnsi" w:hAnsiTheme="minorHAnsi" w:cstheme="minorHAnsi"/>
          <w:spacing w:val="-1"/>
        </w:rPr>
        <w:t>in all</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Pr="00F85C1D">
        <w:rPr>
          <w:rFonts w:asciiTheme="minorHAnsi" w:hAnsiTheme="minorHAnsi" w:cstheme="minorHAnsi"/>
          <w:spacing w:val="-1"/>
        </w:rPr>
        <w:t>its</w:t>
      </w:r>
      <w:r w:rsidRPr="00F85C1D">
        <w:rPr>
          <w:rFonts w:asciiTheme="minorHAnsi" w:hAnsiTheme="minorHAnsi" w:cstheme="minorHAnsi"/>
        </w:rPr>
        <w:t xml:space="preserve"> </w:t>
      </w:r>
      <w:r w:rsidRPr="00F85C1D">
        <w:rPr>
          <w:rFonts w:asciiTheme="minorHAnsi" w:hAnsiTheme="minorHAnsi" w:cstheme="minorHAnsi"/>
          <w:spacing w:val="-1"/>
        </w:rPr>
        <w:t>forms,</w:t>
      </w:r>
      <w:r w:rsidRPr="00F85C1D">
        <w:rPr>
          <w:rFonts w:asciiTheme="minorHAnsi" w:hAnsiTheme="minorHAnsi" w:cstheme="minorHAnsi"/>
        </w:rPr>
        <w:t xml:space="preserve"> </w:t>
      </w:r>
      <w:r w:rsidR="00595CD4" w:rsidRPr="00F85C1D">
        <w:rPr>
          <w:rFonts w:asciiTheme="minorHAnsi" w:hAnsiTheme="minorHAnsi" w:cstheme="minorHAnsi"/>
          <w:spacing w:val="-1"/>
        </w:rPr>
        <w:t>including but not limited to</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CD/DVD,</w:t>
      </w:r>
      <w:r w:rsidRPr="00F85C1D">
        <w:rPr>
          <w:rFonts w:asciiTheme="minorHAnsi" w:hAnsiTheme="minorHAnsi" w:cstheme="minorHAnsi"/>
        </w:rPr>
        <w:t xml:space="preserve"> </w:t>
      </w:r>
      <w:r w:rsidRPr="00F85C1D">
        <w:rPr>
          <w:rFonts w:asciiTheme="minorHAnsi" w:hAnsiTheme="minorHAnsi" w:cstheme="minorHAnsi"/>
          <w:spacing w:val="-1"/>
        </w:rPr>
        <w:t>backup tape</w:t>
      </w:r>
      <w:r w:rsidR="003241A3" w:rsidRPr="00F85C1D">
        <w:rPr>
          <w:rFonts w:asciiTheme="minorHAnsi" w:hAnsiTheme="minorHAnsi" w:cstheme="minorHAnsi"/>
          <w:spacing w:val="-1"/>
        </w:rPr>
        <w:t>,</w:t>
      </w:r>
      <w:r w:rsidRPr="00F85C1D">
        <w:rPr>
          <w:rFonts w:asciiTheme="minorHAnsi" w:hAnsiTheme="minorHAnsi" w:cstheme="minorHAnsi"/>
          <w:spacing w:val="-2"/>
        </w:rPr>
        <w:t xml:space="preserve"> </w:t>
      </w:r>
      <w:r w:rsidR="004E7FB6" w:rsidRPr="00F85C1D">
        <w:rPr>
          <w:rFonts w:asciiTheme="minorHAnsi" w:hAnsiTheme="minorHAnsi" w:cstheme="minorHAnsi"/>
        </w:rPr>
        <w:t xml:space="preserve">and </w:t>
      </w:r>
      <w:r w:rsidRPr="00F85C1D">
        <w:rPr>
          <w:rFonts w:asciiTheme="minorHAnsi" w:hAnsiTheme="minorHAnsi" w:cstheme="minorHAnsi"/>
          <w:spacing w:val="-1"/>
        </w:rPr>
        <w:t>paper.</w:t>
      </w:r>
      <w:r w:rsidRPr="00F85C1D">
        <w:rPr>
          <w:rFonts w:asciiTheme="minorHAnsi" w:hAnsiTheme="minorHAnsi" w:cstheme="minorHAnsi"/>
          <w:spacing w:val="-3"/>
        </w:rPr>
        <w:t xml:space="preserve"> </w:t>
      </w:r>
      <w:r w:rsidRPr="00F85C1D">
        <w:rPr>
          <w:rFonts w:asciiTheme="minorHAnsi" w:hAnsiTheme="minorHAnsi" w:cstheme="minorHAnsi"/>
        </w:rPr>
        <w:t>Data</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be</w:t>
      </w:r>
      <w:r w:rsidRPr="00F85C1D">
        <w:rPr>
          <w:rFonts w:asciiTheme="minorHAnsi" w:hAnsiTheme="minorHAnsi" w:cstheme="minorHAnsi"/>
          <w:spacing w:val="1"/>
        </w:rPr>
        <w:t xml:space="preserve"> </w:t>
      </w:r>
      <w:r w:rsidRPr="00F85C1D">
        <w:rPr>
          <w:rFonts w:asciiTheme="minorHAnsi" w:hAnsiTheme="minorHAnsi" w:cstheme="minorHAnsi"/>
          <w:spacing w:val="-1"/>
        </w:rPr>
        <w:t>permanently</w:t>
      </w:r>
      <w:r w:rsidRPr="00F85C1D">
        <w:rPr>
          <w:rFonts w:asciiTheme="minorHAnsi" w:hAnsiTheme="minorHAnsi" w:cstheme="minorHAnsi"/>
          <w:spacing w:val="1"/>
        </w:rPr>
        <w:t xml:space="preserve"> </w:t>
      </w:r>
      <w:r w:rsidR="004E7FB6" w:rsidRPr="00F85C1D">
        <w:rPr>
          <w:rFonts w:asciiTheme="minorHAnsi" w:hAnsiTheme="minorHAnsi" w:cstheme="minorHAnsi"/>
          <w:spacing w:val="-1"/>
        </w:rPr>
        <w:t xml:space="preserve">deleted </w:t>
      </w:r>
      <w:r w:rsidRPr="00F85C1D">
        <w:rPr>
          <w:rFonts w:asciiTheme="minorHAnsi" w:hAnsiTheme="minorHAnsi" w:cstheme="minorHAnsi"/>
          <w:spacing w:val="-1"/>
        </w:rPr>
        <w:t>and shall</w:t>
      </w:r>
      <w:r w:rsidRPr="00F85C1D">
        <w:rPr>
          <w:rFonts w:asciiTheme="minorHAnsi" w:hAnsiTheme="minorHAnsi" w:cstheme="minorHAnsi"/>
        </w:rPr>
        <w:t xml:space="preserve"> not</w:t>
      </w:r>
      <w:r w:rsidRPr="00F85C1D">
        <w:rPr>
          <w:rFonts w:asciiTheme="minorHAnsi" w:hAnsiTheme="minorHAnsi" w:cstheme="minorHAnsi"/>
          <w:spacing w:val="1"/>
        </w:rPr>
        <w:t xml:space="preserve"> </w:t>
      </w:r>
      <w:r w:rsidRPr="00F85C1D">
        <w:rPr>
          <w:rFonts w:asciiTheme="minorHAnsi" w:hAnsiTheme="minorHAnsi" w:cstheme="minorHAnsi"/>
          <w:spacing w:val="-2"/>
        </w:rPr>
        <w:t>be</w:t>
      </w:r>
      <w:r w:rsidRPr="00F85C1D">
        <w:rPr>
          <w:rFonts w:asciiTheme="minorHAnsi" w:hAnsiTheme="minorHAnsi" w:cstheme="minorHAnsi"/>
          <w:spacing w:val="1"/>
        </w:rPr>
        <w:t xml:space="preserve"> </w:t>
      </w:r>
      <w:r w:rsidRPr="00F85C1D">
        <w:rPr>
          <w:rFonts w:asciiTheme="minorHAnsi" w:hAnsiTheme="minorHAnsi" w:cstheme="minorHAnsi"/>
          <w:spacing w:val="-1"/>
        </w:rPr>
        <w:t>recoverable,</w:t>
      </w:r>
      <w:r w:rsidRPr="00F85C1D">
        <w:rPr>
          <w:rFonts w:asciiTheme="minorHAnsi" w:hAnsiTheme="minorHAnsi" w:cstheme="minorHAnsi"/>
        </w:rPr>
        <w:t xml:space="preserve"> </w:t>
      </w:r>
      <w:r w:rsidRPr="00F85C1D">
        <w:rPr>
          <w:rFonts w:asciiTheme="minorHAnsi" w:hAnsiTheme="minorHAnsi" w:cstheme="minorHAnsi"/>
          <w:spacing w:val="-1"/>
        </w:rPr>
        <w:t>according to</w:t>
      </w:r>
      <w:r w:rsidRPr="00F85C1D">
        <w:rPr>
          <w:rFonts w:asciiTheme="minorHAnsi" w:hAnsiTheme="minorHAnsi" w:cstheme="minorHAnsi"/>
          <w:spacing w:val="1"/>
        </w:rPr>
        <w:t xml:space="preserve"> </w:t>
      </w:r>
      <w:r w:rsidRPr="00F85C1D">
        <w:rPr>
          <w:rFonts w:asciiTheme="minorHAnsi" w:hAnsiTheme="minorHAnsi" w:cstheme="minorHAnsi"/>
          <w:spacing w:val="-1"/>
        </w:rPr>
        <w:t>National</w:t>
      </w:r>
      <w:r w:rsidRPr="00F85C1D">
        <w:rPr>
          <w:rFonts w:asciiTheme="minorHAnsi" w:hAnsiTheme="minorHAnsi" w:cstheme="minorHAnsi"/>
        </w:rPr>
        <w:t xml:space="preserve"> </w:t>
      </w:r>
      <w:r w:rsidRPr="00F85C1D">
        <w:rPr>
          <w:rFonts w:asciiTheme="minorHAnsi" w:hAnsiTheme="minorHAnsi" w:cstheme="minorHAnsi"/>
          <w:spacing w:val="-1"/>
        </w:rPr>
        <w:t>Institute</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Standards</w:t>
      </w:r>
      <w:r w:rsidRPr="00F85C1D">
        <w:rPr>
          <w:rFonts w:asciiTheme="minorHAnsi" w:hAnsiTheme="minorHAnsi" w:cstheme="minorHAnsi"/>
        </w:rPr>
        <w:t xml:space="preserve"> </w:t>
      </w:r>
      <w:r w:rsidRPr="00F85C1D">
        <w:rPr>
          <w:rFonts w:asciiTheme="minorHAnsi" w:hAnsiTheme="minorHAnsi" w:cstheme="minorHAnsi"/>
          <w:spacing w:val="-1"/>
        </w:rPr>
        <w:t>and Technology</w:t>
      </w:r>
      <w:r w:rsidRPr="00F85C1D">
        <w:rPr>
          <w:rFonts w:asciiTheme="minorHAnsi" w:hAnsiTheme="minorHAnsi" w:cstheme="minorHAnsi"/>
          <w:spacing w:val="31"/>
        </w:rPr>
        <w:t xml:space="preserve"> </w:t>
      </w:r>
      <w:r w:rsidRPr="00F85C1D">
        <w:rPr>
          <w:rFonts w:asciiTheme="minorHAnsi" w:hAnsiTheme="minorHAnsi" w:cstheme="minorHAnsi"/>
          <w:spacing w:val="-1"/>
        </w:rPr>
        <w:t>(NIST)-approved</w:t>
      </w:r>
      <w:r w:rsidRPr="00F85C1D">
        <w:rPr>
          <w:rFonts w:asciiTheme="minorHAnsi" w:hAnsiTheme="minorHAnsi" w:cstheme="minorHAnsi"/>
          <w:spacing w:val="-3"/>
        </w:rPr>
        <w:t xml:space="preserve"> </w:t>
      </w:r>
      <w:r w:rsidRPr="00F85C1D">
        <w:rPr>
          <w:rFonts w:asciiTheme="minorHAnsi" w:hAnsiTheme="minorHAnsi" w:cstheme="minorHAnsi"/>
          <w:spacing w:val="-1"/>
        </w:rPr>
        <w:t>methods.</w:t>
      </w:r>
      <w:r w:rsidRPr="00F85C1D">
        <w:rPr>
          <w:rFonts w:asciiTheme="minorHAnsi" w:hAnsiTheme="minorHAnsi" w:cstheme="minorHAnsi"/>
          <w:spacing w:val="-3"/>
        </w:rPr>
        <w:t xml:space="preserve"> </w:t>
      </w:r>
      <w:r w:rsidRPr="00F85C1D">
        <w:rPr>
          <w:rFonts w:asciiTheme="minorHAnsi" w:hAnsiTheme="minorHAnsi" w:cstheme="minorHAnsi"/>
          <w:spacing w:val="-1"/>
        </w:rPr>
        <w:t>Certificates</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destruction</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be</w:t>
      </w:r>
      <w:r w:rsidRPr="00F85C1D">
        <w:rPr>
          <w:rFonts w:asciiTheme="minorHAnsi" w:hAnsiTheme="minorHAnsi" w:cstheme="minorHAnsi"/>
          <w:spacing w:val="1"/>
        </w:rPr>
        <w:t xml:space="preserve"> </w:t>
      </w:r>
      <w:r w:rsidRPr="00F85C1D">
        <w:rPr>
          <w:rFonts w:asciiTheme="minorHAnsi" w:hAnsiTheme="minorHAnsi" w:cstheme="minorHAnsi"/>
          <w:spacing w:val="-1"/>
        </w:rPr>
        <w:t>provided to 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003241A3" w:rsidRPr="00F85C1D">
        <w:rPr>
          <w:rFonts w:asciiTheme="minorHAnsi" w:hAnsiTheme="minorHAnsi" w:cstheme="minorHAnsi"/>
          <w:spacing w:val="-1"/>
        </w:rPr>
        <w:t xml:space="preserve"> upon completion.</w:t>
      </w:r>
    </w:p>
    <w:p w14:paraId="0B5B1D50" w14:textId="7255DDE9" w:rsidR="006D3714" w:rsidRPr="00F85C1D" w:rsidRDefault="006D3714" w:rsidP="000F1E86">
      <w:pPr>
        <w:pStyle w:val="BodyText"/>
        <w:numPr>
          <w:ilvl w:val="0"/>
          <w:numId w:val="10"/>
        </w:numPr>
        <w:tabs>
          <w:tab w:val="left" w:pos="341"/>
        </w:tabs>
        <w:spacing w:before="196" w:after="120" w:line="276" w:lineRule="auto"/>
        <w:ind w:right="167" w:firstLine="0"/>
        <w:rPr>
          <w:rFonts w:asciiTheme="minorHAnsi" w:hAnsiTheme="minorHAnsi" w:cstheme="minorHAnsi"/>
        </w:rPr>
      </w:pPr>
      <w:r w:rsidRPr="00F85C1D">
        <w:rPr>
          <w:rFonts w:asciiTheme="minorHAnsi" w:hAnsiTheme="minorHAnsi" w:cstheme="minorHAnsi"/>
          <w:b/>
          <w:bCs/>
          <w:spacing w:val="-1"/>
        </w:rPr>
        <w:t xml:space="preserve">Background Checks: </w:t>
      </w:r>
      <w:r w:rsidR="00781044" w:rsidRPr="00F85C1D">
        <w:rPr>
          <w:rFonts w:asciiTheme="minorHAnsi" w:hAnsiTheme="minorHAnsi" w:cstheme="minorHAnsi"/>
          <w:bCs/>
          <w:spacing w:val="-1"/>
        </w:rPr>
        <w:t xml:space="preserve">The </w:t>
      </w:r>
      <w:r w:rsidR="003877A2" w:rsidRPr="00F85C1D">
        <w:rPr>
          <w:rFonts w:asciiTheme="minorHAnsi" w:hAnsiTheme="minorHAnsi" w:cstheme="minorHAnsi"/>
          <w:bCs/>
          <w:spacing w:val="-1"/>
        </w:rPr>
        <w:t>c</w:t>
      </w:r>
      <w:r w:rsidR="00781044" w:rsidRPr="00F85C1D">
        <w:rPr>
          <w:rFonts w:asciiTheme="minorHAnsi" w:hAnsiTheme="minorHAnsi" w:cstheme="minorHAnsi"/>
          <w:bCs/>
          <w:spacing w:val="-1"/>
        </w:rPr>
        <w:t xml:space="preserve">ontractor shall conduct a </w:t>
      </w:r>
      <w:r w:rsidR="00781044" w:rsidRPr="00F85C1D">
        <w:rPr>
          <w:rFonts w:asciiTheme="minorHAnsi" w:hAnsiTheme="minorHAnsi" w:cstheme="minorHAnsi"/>
          <w:spacing w:val="-2"/>
        </w:rPr>
        <w:t>Federal Bureau of Investigation Identity History Summary Check for each employee</w:t>
      </w:r>
      <w:r w:rsidR="001011CA" w:rsidRPr="00F85C1D">
        <w:rPr>
          <w:rFonts w:asciiTheme="minorHAnsi" w:hAnsiTheme="minorHAnsi" w:cstheme="minorHAnsi"/>
          <w:spacing w:val="-2"/>
        </w:rPr>
        <w:t xml:space="preserve"> involved in provision of Services: (1)</w:t>
      </w:r>
      <w:r w:rsidR="00781044" w:rsidRPr="00F85C1D">
        <w:rPr>
          <w:rFonts w:asciiTheme="minorHAnsi" w:hAnsiTheme="minorHAnsi" w:cstheme="minorHAnsi"/>
          <w:spacing w:val="-2"/>
        </w:rPr>
        <w:t xml:space="preserve"> u</w:t>
      </w:r>
      <w:r w:rsidR="00103270" w:rsidRPr="00F85C1D">
        <w:rPr>
          <w:rFonts w:asciiTheme="minorHAnsi" w:hAnsiTheme="minorHAnsi" w:cstheme="minorHAnsi"/>
          <w:bCs/>
          <w:spacing w:val="-1"/>
        </w:rPr>
        <w:t>p</w:t>
      </w:r>
      <w:r w:rsidR="001011CA" w:rsidRPr="00F85C1D">
        <w:rPr>
          <w:rFonts w:asciiTheme="minorHAnsi" w:hAnsiTheme="minorHAnsi" w:cstheme="minorHAnsi"/>
          <w:bCs/>
          <w:spacing w:val="-1"/>
        </w:rPr>
        <w:t xml:space="preserve">on commencement of the </w:t>
      </w:r>
      <w:r w:rsidR="001A3835" w:rsidRPr="00F85C1D">
        <w:rPr>
          <w:rFonts w:asciiTheme="minorHAnsi" w:hAnsiTheme="minorHAnsi" w:cstheme="minorHAnsi"/>
          <w:bCs/>
          <w:spacing w:val="-1"/>
        </w:rPr>
        <w:t>c</w:t>
      </w:r>
      <w:r w:rsidR="001011CA" w:rsidRPr="00F85C1D">
        <w:rPr>
          <w:rFonts w:asciiTheme="minorHAnsi" w:hAnsiTheme="minorHAnsi" w:cstheme="minorHAnsi"/>
          <w:bCs/>
          <w:spacing w:val="-1"/>
        </w:rPr>
        <w:t>ontract; (2)</w:t>
      </w:r>
      <w:r w:rsidR="00103270" w:rsidRPr="00F85C1D">
        <w:rPr>
          <w:rFonts w:asciiTheme="minorHAnsi" w:hAnsiTheme="minorHAnsi" w:cstheme="minorHAnsi"/>
          <w:bCs/>
          <w:spacing w:val="-1"/>
        </w:rPr>
        <w:t xml:space="preserve"> prior to hiring a new employee</w:t>
      </w:r>
      <w:r w:rsidR="001011CA" w:rsidRPr="00F85C1D">
        <w:rPr>
          <w:rFonts w:asciiTheme="minorHAnsi" w:hAnsiTheme="minorHAnsi" w:cstheme="minorHAnsi"/>
          <w:bCs/>
          <w:spacing w:val="-1"/>
        </w:rPr>
        <w:t>;</w:t>
      </w:r>
      <w:r w:rsidR="00103270" w:rsidRPr="00F85C1D">
        <w:rPr>
          <w:rFonts w:asciiTheme="minorHAnsi" w:hAnsiTheme="minorHAnsi" w:cstheme="minorHAnsi"/>
          <w:bCs/>
          <w:spacing w:val="-1"/>
        </w:rPr>
        <w:t xml:space="preserve"> and </w:t>
      </w:r>
      <w:r w:rsidR="001011CA" w:rsidRPr="00F85C1D">
        <w:rPr>
          <w:rFonts w:asciiTheme="minorHAnsi" w:hAnsiTheme="minorHAnsi" w:cstheme="minorHAnsi"/>
          <w:bCs/>
          <w:spacing w:val="-1"/>
        </w:rPr>
        <w:t xml:space="preserve">(3) </w:t>
      </w:r>
      <w:r w:rsidR="00781044" w:rsidRPr="00F85C1D">
        <w:rPr>
          <w:rFonts w:asciiTheme="minorHAnsi" w:hAnsiTheme="minorHAnsi" w:cstheme="minorHAnsi"/>
          <w:bCs/>
          <w:spacing w:val="-1"/>
        </w:rPr>
        <w:t xml:space="preserve">for any employee </w:t>
      </w:r>
      <w:r w:rsidR="00103270" w:rsidRPr="00F85C1D">
        <w:rPr>
          <w:rFonts w:asciiTheme="minorHAnsi" w:hAnsiTheme="minorHAnsi" w:cstheme="minorHAnsi"/>
          <w:bCs/>
          <w:spacing w:val="-1"/>
        </w:rPr>
        <w:t>u</w:t>
      </w:r>
      <w:r w:rsidRPr="00F85C1D">
        <w:rPr>
          <w:rFonts w:asciiTheme="minorHAnsi" w:hAnsiTheme="minorHAnsi" w:cstheme="minorHAnsi"/>
          <w:spacing w:val="-1"/>
        </w:rPr>
        <w:t>pon the</w:t>
      </w:r>
      <w:r w:rsidRPr="00F85C1D">
        <w:rPr>
          <w:rFonts w:asciiTheme="minorHAnsi" w:hAnsiTheme="minorHAnsi" w:cstheme="minorHAnsi"/>
          <w:spacing w:val="-2"/>
        </w:rPr>
        <w:t xml:space="preserve"> </w:t>
      </w:r>
      <w:r w:rsidRPr="00F85C1D">
        <w:rPr>
          <w:rFonts w:asciiTheme="minorHAnsi" w:hAnsiTheme="minorHAnsi" w:cstheme="minorHAnsi"/>
          <w:spacing w:val="-1"/>
        </w:rPr>
        <w:t>request</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00103270" w:rsidRPr="00F85C1D">
        <w:rPr>
          <w:rFonts w:asciiTheme="minorHAnsi" w:hAnsiTheme="minorHAnsi" w:cstheme="minorHAnsi"/>
          <w:spacing w:val="-1"/>
        </w:rPr>
        <w:t xml:space="preserve">. The </w:t>
      </w:r>
      <w:r w:rsidR="003877A2" w:rsidRPr="00F85C1D">
        <w:rPr>
          <w:rFonts w:asciiTheme="minorHAnsi" w:hAnsiTheme="minorHAnsi" w:cstheme="minorHAnsi"/>
          <w:spacing w:val="-1"/>
        </w:rPr>
        <w:t>c</w:t>
      </w:r>
      <w:r w:rsidR="00103270" w:rsidRPr="00F85C1D">
        <w:rPr>
          <w:rFonts w:asciiTheme="minorHAnsi" w:hAnsiTheme="minorHAnsi" w:cstheme="minorHAnsi"/>
          <w:spacing w:val="-1"/>
        </w:rPr>
        <w:t xml:space="preserve">ontractor shall </w:t>
      </w:r>
      <w:r w:rsidRPr="00F85C1D">
        <w:rPr>
          <w:rFonts w:asciiTheme="minorHAnsi" w:hAnsiTheme="minorHAnsi" w:cstheme="minorHAnsi"/>
          <w:spacing w:val="-1"/>
        </w:rPr>
        <w:t>not</w:t>
      </w:r>
      <w:r w:rsidRPr="00F85C1D">
        <w:rPr>
          <w:rFonts w:asciiTheme="minorHAnsi" w:hAnsiTheme="minorHAnsi" w:cstheme="minorHAnsi"/>
          <w:spacing w:val="-2"/>
        </w:rPr>
        <w:t xml:space="preserve"> </w:t>
      </w:r>
      <w:r w:rsidRPr="00F85C1D">
        <w:rPr>
          <w:rFonts w:asciiTheme="minorHAnsi" w:hAnsiTheme="minorHAnsi" w:cstheme="minorHAnsi"/>
          <w:spacing w:val="-1"/>
        </w:rPr>
        <w:t>utilize</w:t>
      </w:r>
      <w:r w:rsidRPr="00F85C1D">
        <w:rPr>
          <w:rFonts w:asciiTheme="minorHAnsi" w:hAnsiTheme="minorHAnsi" w:cstheme="minorHAnsi"/>
          <w:spacing w:val="1"/>
        </w:rPr>
        <w:t xml:space="preserve"> </w:t>
      </w:r>
      <w:r w:rsidRPr="00F85C1D">
        <w:rPr>
          <w:rFonts w:asciiTheme="minorHAnsi" w:hAnsiTheme="minorHAnsi" w:cstheme="minorHAnsi"/>
          <w:spacing w:val="-1"/>
        </w:rPr>
        <w:t>any staff,</w:t>
      </w:r>
      <w:r w:rsidRPr="00F85C1D">
        <w:rPr>
          <w:rFonts w:asciiTheme="minorHAnsi" w:hAnsiTheme="minorHAnsi" w:cstheme="minorHAnsi"/>
        </w:rPr>
        <w:t xml:space="preserve"> </w:t>
      </w:r>
      <w:r w:rsidRPr="00F85C1D">
        <w:rPr>
          <w:rFonts w:asciiTheme="minorHAnsi" w:hAnsiTheme="minorHAnsi" w:cstheme="minorHAnsi"/>
          <w:spacing w:val="-1"/>
        </w:rPr>
        <w:t>including</w:t>
      </w:r>
      <w:r w:rsidRPr="00F85C1D">
        <w:rPr>
          <w:rFonts w:asciiTheme="minorHAnsi" w:hAnsiTheme="minorHAnsi" w:cstheme="minorHAnsi"/>
          <w:spacing w:val="-3"/>
        </w:rPr>
        <w:t xml:space="preserve"> </w:t>
      </w:r>
      <w:r w:rsidRPr="00F85C1D">
        <w:rPr>
          <w:rFonts w:asciiTheme="minorHAnsi" w:hAnsiTheme="minorHAnsi" w:cstheme="minorHAnsi"/>
          <w:spacing w:val="-1"/>
        </w:rPr>
        <w:t>subcontractors,</w:t>
      </w:r>
      <w:r w:rsidRPr="00F85C1D">
        <w:rPr>
          <w:rFonts w:asciiTheme="minorHAnsi" w:hAnsiTheme="minorHAnsi" w:cstheme="minorHAnsi"/>
          <w:spacing w:val="-2"/>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fulfill</w:t>
      </w:r>
      <w:r w:rsidRPr="00F85C1D">
        <w:rPr>
          <w:rFonts w:asciiTheme="minorHAnsi" w:hAnsiTheme="minorHAnsi" w:cstheme="minorHAnsi"/>
        </w:rPr>
        <w:t xml:space="preserve">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Pr="00F85C1D">
        <w:rPr>
          <w:rFonts w:asciiTheme="minorHAnsi" w:hAnsiTheme="minorHAnsi" w:cstheme="minorHAnsi"/>
          <w:spacing w:val="-1"/>
        </w:rPr>
        <w:t>obligations</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2"/>
        </w:rPr>
        <w:t>th</w:t>
      </w:r>
      <w:r w:rsidR="000F1E86" w:rsidRPr="00F85C1D">
        <w:rPr>
          <w:rFonts w:asciiTheme="minorHAnsi" w:hAnsiTheme="minorHAnsi" w:cstheme="minorHAnsi"/>
          <w:spacing w:val="-1"/>
        </w:rPr>
        <w:t>e c</w:t>
      </w:r>
      <w:r w:rsidR="0071493F" w:rsidRPr="00F85C1D">
        <w:rPr>
          <w:rFonts w:asciiTheme="minorHAnsi" w:hAnsiTheme="minorHAnsi" w:cstheme="minorHAnsi"/>
          <w:spacing w:val="-1"/>
        </w:rPr>
        <w:t>ontract</w:t>
      </w:r>
      <w:r w:rsidRPr="00F85C1D">
        <w:rPr>
          <w:rFonts w:asciiTheme="minorHAnsi" w:hAnsiTheme="minorHAnsi" w:cstheme="minorHAnsi"/>
          <w:spacing w:val="1"/>
        </w:rPr>
        <w:t xml:space="preserve"> </w:t>
      </w:r>
      <w:r w:rsidRPr="00F85C1D">
        <w:rPr>
          <w:rFonts w:asciiTheme="minorHAnsi" w:hAnsiTheme="minorHAnsi" w:cstheme="minorHAnsi"/>
          <w:spacing w:val="-2"/>
        </w:rPr>
        <w:t>who</w:t>
      </w:r>
      <w:r w:rsidRPr="00F85C1D">
        <w:rPr>
          <w:rFonts w:asciiTheme="minorHAnsi" w:hAnsiTheme="minorHAnsi" w:cstheme="minorHAnsi"/>
          <w:spacing w:val="1"/>
        </w:rPr>
        <w:t xml:space="preserve"> </w:t>
      </w:r>
      <w:r w:rsidRPr="00F85C1D">
        <w:rPr>
          <w:rFonts w:asciiTheme="minorHAnsi" w:hAnsiTheme="minorHAnsi" w:cstheme="minorHAnsi"/>
          <w:spacing w:val="-1"/>
        </w:rPr>
        <w:t>have</w:t>
      </w:r>
      <w:r w:rsidRPr="00F85C1D">
        <w:rPr>
          <w:rFonts w:asciiTheme="minorHAnsi" w:hAnsiTheme="minorHAnsi" w:cstheme="minorHAnsi"/>
          <w:spacing w:val="1"/>
        </w:rPr>
        <w:t xml:space="preserve"> </w:t>
      </w:r>
      <w:r w:rsidRPr="00F85C1D">
        <w:rPr>
          <w:rFonts w:asciiTheme="minorHAnsi" w:hAnsiTheme="minorHAnsi" w:cstheme="minorHAnsi"/>
          <w:spacing w:val="-1"/>
        </w:rPr>
        <w:t>been convicted</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Pr="00F85C1D">
        <w:rPr>
          <w:rFonts w:asciiTheme="minorHAnsi" w:hAnsiTheme="minorHAnsi" w:cstheme="minorHAnsi"/>
          <w:spacing w:val="-2"/>
        </w:rPr>
        <w:t>any</w:t>
      </w:r>
      <w:r w:rsidRPr="00F85C1D">
        <w:rPr>
          <w:rFonts w:asciiTheme="minorHAnsi" w:hAnsiTheme="minorHAnsi" w:cstheme="minorHAnsi"/>
          <w:spacing w:val="1"/>
        </w:rPr>
        <w:t xml:space="preserve"> </w:t>
      </w:r>
      <w:r w:rsidRPr="00F85C1D">
        <w:rPr>
          <w:rFonts w:asciiTheme="minorHAnsi" w:hAnsiTheme="minorHAnsi" w:cstheme="minorHAnsi"/>
          <w:spacing w:val="-1"/>
        </w:rPr>
        <w:t>crime</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dishonesty,</w:t>
      </w:r>
      <w:r w:rsidRPr="00F85C1D">
        <w:rPr>
          <w:rFonts w:asciiTheme="minorHAnsi" w:hAnsiTheme="minorHAnsi" w:cstheme="minorHAnsi"/>
        </w:rPr>
        <w:t xml:space="preserve"> </w:t>
      </w:r>
      <w:r w:rsidRPr="00F85C1D">
        <w:rPr>
          <w:rFonts w:asciiTheme="minorHAnsi" w:hAnsiTheme="minorHAnsi" w:cstheme="minorHAnsi"/>
          <w:spacing w:val="-2"/>
        </w:rPr>
        <w:t>including</w:t>
      </w:r>
      <w:r w:rsidRPr="00F85C1D">
        <w:rPr>
          <w:rFonts w:asciiTheme="minorHAnsi" w:hAnsiTheme="minorHAnsi" w:cstheme="minorHAnsi"/>
        </w:rPr>
        <w:t xml:space="preserve"> </w:t>
      </w:r>
      <w:r w:rsidRPr="00F85C1D">
        <w:rPr>
          <w:rFonts w:asciiTheme="minorHAnsi" w:hAnsiTheme="minorHAnsi" w:cstheme="minorHAnsi"/>
          <w:spacing w:val="-1"/>
        </w:rPr>
        <w:t>but</w:t>
      </w:r>
      <w:r w:rsidRPr="00F85C1D">
        <w:rPr>
          <w:rFonts w:asciiTheme="minorHAnsi" w:hAnsiTheme="minorHAnsi" w:cstheme="minorHAnsi"/>
          <w:spacing w:val="1"/>
        </w:rPr>
        <w:t xml:space="preserve"> </w:t>
      </w:r>
      <w:r w:rsidRPr="00F85C1D">
        <w:rPr>
          <w:rFonts w:asciiTheme="minorHAnsi" w:hAnsiTheme="minorHAnsi" w:cstheme="minorHAnsi"/>
        </w:rPr>
        <w:t>not</w:t>
      </w:r>
      <w:r w:rsidRPr="00F85C1D">
        <w:rPr>
          <w:rFonts w:asciiTheme="minorHAnsi" w:hAnsiTheme="minorHAnsi" w:cstheme="minorHAnsi"/>
          <w:spacing w:val="1"/>
        </w:rPr>
        <w:t xml:space="preserve"> </w:t>
      </w:r>
      <w:r w:rsidR="004E7FB6" w:rsidRPr="00F85C1D">
        <w:rPr>
          <w:rFonts w:asciiTheme="minorHAnsi" w:hAnsiTheme="minorHAnsi" w:cstheme="minorHAnsi"/>
          <w:spacing w:val="-1"/>
        </w:rPr>
        <w:t xml:space="preserve">limited to </w:t>
      </w:r>
      <w:r w:rsidRPr="00F85C1D">
        <w:rPr>
          <w:rFonts w:asciiTheme="minorHAnsi" w:hAnsiTheme="minorHAnsi" w:cstheme="minorHAnsi"/>
          <w:spacing w:val="-1"/>
        </w:rPr>
        <w:t>criminal</w:t>
      </w:r>
      <w:r w:rsidRPr="00F85C1D">
        <w:rPr>
          <w:rFonts w:asciiTheme="minorHAnsi" w:hAnsiTheme="minorHAnsi" w:cstheme="minorHAnsi"/>
        </w:rPr>
        <w:t xml:space="preserve"> </w:t>
      </w:r>
      <w:r w:rsidRPr="00F85C1D">
        <w:rPr>
          <w:rFonts w:asciiTheme="minorHAnsi" w:hAnsiTheme="minorHAnsi" w:cstheme="minorHAnsi"/>
          <w:spacing w:val="-1"/>
        </w:rPr>
        <w:t>fraud,</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otherwise</w:t>
      </w:r>
      <w:r w:rsidRPr="00F85C1D">
        <w:rPr>
          <w:rFonts w:asciiTheme="minorHAnsi" w:hAnsiTheme="minorHAnsi" w:cstheme="minorHAnsi"/>
          <w:spacing w:val="1"/>
        </w:rPr>
        <w:t xml:space="preserve"> </w:t>
      </w:r>
      <w:r w:rsidRPr="00F85C1D">
        <w:rPr>
          <w:rFonts w:asciiTheme="minorHAnsi" w:hAnsiTheme="minorHAnsi" w:cstheme="minorHAnsi"/>
          <w:spacing w:val="-1"/>
        </w:rPr>
        <w:t>convicted</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Pr="00F85C1D">
        <w:rPr>
          <w:rFonts w:asciiTheme="minorHAnsi" w:hAnsiTheme="minorHAnsi" w:cstheme="minorHAnsi"/>
          <w:spacing w:val="-1"/>
        </w:rPr>
        <w:t>any felony</w:t>
      </w:r>
      <w:r w:rsidRPr="00F85C1D">
        <w:rPr>
          <w:rFonts w:asciiTheme="minorHAnsi" w:hAnsiTheme="minorHAnsi" w:cstheme="minorHAnsi"/>
          <w:spacing w:val="-2"/>
        </w:rPr>
        <w:t xml:space="preserve"> </w:t>
      </w:r>
      <w:r w:rsidRPr="00F85C1D">
        <w:rPr>
          <w:rFonts w:asciiTheme="minorHAnsi" w:hAnsiTheme="minorHAnsi" w:cstheme="minorHAnsi"/>
          <w:spacing w:val="-1"/>
        </w:rPr>
        <w:t>or</w:t>
      </w:r>
      <w:r w:rsidRPr="00F85C1D">
        <w:rPr>
          <w:rFonts w:asciiTheme="minorHAnsi" w:hAnsiTheme="minorHAnsi" w:cstheme="minorHAnsi"/>
        </w:rPr>
        <w:t xml:space="preserve"> </w:t>
      </w:r>
      <w:r w:rsidRPr="00F85C1D">
        <w:rPr>
          <w:rFonts w:asciiTheme="minorHAnsi" w:hAnsiTheme="minorHAnsi" w:cstheme="minorHAnsi"/>
          <w:spacing w:val="-1"/>
        </w:rPr>
        <w:t>misdemeanor</w:t>
      </w:r>
      <w:r w:rsidRPr="00F85C1D">
        <w:rPr>
          <w:rFonts w:asciiTheme="minorHAnsi" w:hAnsiTheme="minorHAnsi" w:cstheme="minorHAnsi"/>
          <w:spacing w:val="-2"/>
        </w:rPr>
        <w:t xml:space="preserve"> </w:t>
      </w:r>
      <w:r w:rsidRPr="00F85C1D">
        <w:rPr>
          <w:rFonts w:asciiTheme="minorHAnsi" w:hAnsiTheme="minorHAnsi" w:cstheme="minorHAnsi"/>
          <w:spacing w:val="-1"/>
        </w:rPr>
        <w:t>offense</w:t>
      </w:r>
      <w:r w:rsidRPr="00F85C1D">
        <w:rPr>
          <w:rFonts w:asciiTheme="minorHAnsi" w:hAnsiTheme="minorHAnsi" w:cstheme="minorHAnsi"/>
          <w:spacing w:val="1"/>
        </w:rPr>
        <w:t xml:space="preserve"> </w:t>
      </w:r>
      <w:r w:rsidRPr="00F85C1D">
        <w:rPr>
          <w:rFonts w:asciiTheme="minorHAnsi" w:hAnsiTheme="minorHAnsi" w:cstheme="minorHAnsi"/>
          <w:spacing w:val="-1"/>
        </w:rPr>
        <w:t>for</w:t>
      </w:r>
      <w:r w:rsidRPr="00F85C1D">
        <w:rPr>
          <w:rFonts w:asciiTheme="minorHAnsi" w:hAnsiTheme="minorHAnsi" w:cstheme="minorHAnsi"/>
          <w:spacing w:val="-2"/>
        </w:rPr>
        <w:t xml:space="preserve"> </w:t>
      </w:r>
      <w:r w:rsidRPr="00F85C1D">
        <w:rPr>
          <w:rFonts w:asciiTheme="minorHAnsi" w:hAnsiTheme="minorHAnsi" w:cstheme="minorHAnsi"/>
          <w:spacing w:val="-1"/>
        </w:rPr>
        <w:t>which incarceration</w:t>
      </w:r>
      <w:r w:rsidRPr="00F85C1D">
        <w:rPr>
          <w:rFonts w:asciiTheme="minorHAnsi" w:hAnsiTheme="minorHAnsi" w:cstheme="minorHAnsi"/>
          <w:spacing w:val="-3"/>
        </w:rPr>
        <w:t xml:space="preserve"> </w:t>
      </w:r>
      <w:r w:rsidR="004E7FB6" w:rsidRPr="00F85C1D">
        <w:rPr>
          <w:rFonts w:asciiTheme="minorHAnsi" w:hAnsiTheme="minorHAnsi" w:cstheme="minorHAnsi"/>
        </w:rPr>
        <w:t xml:space="preserve">for </w:t>
      </w:r>
      <w:r w:rsidRPr="00F85C1D">
        <w:rPr>
          <w:rFonts w:asciiTheme="minorHAnsi" w:hAnsiTheme="minorHAnsi" w:cstheme="minorHAnsi"/>
          <w:spacing w:val="-1"/>
        </w:rPr>
        <w:t xml:space="preserve">up </w:t>
      </w:r>
      <w:r w:rsidRPr="00F85C1D">
        <w:rPr>
          <w:rFonts w:asciiTheme="minorHAnsi" w:hAnsiTheme="minorHAnsi" w:cstheme="minorHAnsi"/>
        </w:rPr>
        <w:t>to</w:t>
      </w:r>
      <w:r w:rsidRPr="00F85C1D">
        <w:rPr>
          <w:rFonts w:asciiTheme="minorHAnsi" w:hAnsiTheme="minorHAnsi" w:cstheme="minorHAnsi"/>
          <w:spacing w:val="-1"/>
        </w:rPr>
        <w:t xml:space="preserve"> </w:t>
      </w:r>
      <w:r w:rsidR="00103270" w:rsidRPr="00F85C1D">
        <w:rPr>
          <w:rFonts w:asciiTheme="minorHAnsi" w:hAnsiTheme="minorHAnsi" w:cstheme="minorHAnsi"/>
          <w:spacing w:val="-1"/>
        </w:rPr>
        <w:t>one (</w:t>
      </w:r>
      <w:r w:rsidRPr="00F85C1D">
        <w:rPr>
          <w:rFonts w:asciiTheme="minorHAnsi" w:hAnsiTheme="minorHAnsi" w:cstheme="minorHAnsi"/>
        </w:rPr>
        <w:t>1</w:t>
      </w:r>
      <w:r w:rsidR="00103270" w:rsidRPr="00F85C1D">
        <w:rPr>
          <w:rFonts w:asciiTheme="minorHAnsi" w:hAnsiTheme="minorHAnsi" w:cstheme="minorHAnsi"/>
        </w:rPr>
        <w:t>)</w:t>
      </w:r>
      <w:r w:rsidRPr="00F85C1D">
        <w:rPr>
          <w:rFonts w:asciiTheme="minorHAnsi" w:hAnsiTheme="minorHAnsi" w:cstheme="minorHAnsi"/>
          <w:spacing w:val="1"/>
        </w:rPr>
        <w:t xml:space="preserve"> </w:t>
      </w:r>
      <w:r w:rsidRPr="00F85C1D">
        <w:rPr>
          <w:rFonts w:asciiTheme="minorHAnsi" w:hAnsiTheme="minorHAnsi" w:cstheme="minorHAnsi"/>
          <w:spacing w:val="-1"/>
        </w:rPr>
        <w:t>year</w:t>
      </w:r>
      <w:r w:rsidRPr="00F85C1D">
        <w:rPr>
          <w:rFonts w:asciiTheme="minorHAnsi" w:hAnsiTheme="minorHAnsi" w:cstheme="minorHAnsi"/>
        </w:rPr>
        <w:t xml:space="preserve"> </w:t>
      </w:r>
      <w:r w:rsidRPr="00F85C1D">
        <w:rPr>
          <w:rFonts w:asciiTheme="minorHAnsi" w:hAnsiTheme="minorHAnsi" w:cstheme="minorHAnsi"/>
          <w:spacing w:val="-1"/>
        </w:rPr>
        <w:t>is</w:t>
      </w:r>
      <w:r w:rsidRPr="00F85C1D">
        <w:rPr>
          <w:rFonts w:asciiTheme="minorHAnsi" w:hAnsiTheme="minorHAnsi" w:cstheme="minorHAnsi"/>
          <w:spacing w:val="-2"/>
        </w:rPr>
        <w:t xml:space="preserve"> </w:t>
      </w:r>
      <w:r w:rsidRPr="00F85C1D">
        <w:rPr>
          <w:rFonts w:asciiTheme="minorHAnsi" w:hAnsiTheme="minorHAnsi" w:cstheme="minorHAnsi"/>
          <w:spacing w:val="-1"/>
        </w:rPr>
        <w:t>an authorized penalty.</w:t>
      </w:r>
      <w:r w:rsidRPr="00F85C1D">
        <w:rPr>
          <w:rFonts w:asciiTheme="minorHAnsi" w:hAnsiTheme="minorHAnsi" w:cstheme="minorHAnsi"/>
        </w:rPr>
        <w:t xml:space="preserve">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shall</w:t>
      </w:r>
      <w:r w:rsidRPr="00F85C1D">
        <w:rPr>
          <w:rFonts w:asciiTheme="minorHAnsi" w:hAnsiTheme="minorHAnsi" w:cstheme="minorHAnsi"/>
        </w:rPr>
        <w:t xml:space="preserve"> </w:t>
      </w:r>
      <w:r w:rsidRPr="00F85C1D">
        <w:rPr>
          <w:rFonts w:asciiTheme="minorHAnsi" w:hAnsiTheme="minorHAnsi" w:cstheme="minorHAnsi"/>
          <w:spacing w:val="-1"/>
        </w:rPr>
        <w:t>promote</w:t>
      </w:r>
      <w:r w:rsidRPr="00F85C1D">
        <w:rPr>
          <w:rFonts w:asciiTheme="minorHAnsi" w:hAnsiTheme="minorHAnsi" w:cstheme="minorHAnsi"/>
          <w:spacing w:val="1"/>
        </w:rPr>
        <w:t xml:space="preserve"> </w:t>
      </w:r>
      <w:r w:rsidRPr="00F85C1D">
        <w:rPr>
          <w:rFonts w:asciiTheme="minorHAnsi" w:hAnsiTheme="minorHAnsi" w:cstheme="minorHAnsi"/>
          <w:spacing w:val="-1"/>
        </w:rPr>
        <w:t>and</w:t>
      </w:r>
      <w:r w:rsidRPr="00F85C1D">
        <w:rPr>
          <w:rFonts w:asciiTheme="minorHAnsi" w:hAnsiTheme="minorHAnsi" w:cstheme="minorHAnsi"/>
          <w:spacing w:val="-3"/>
        </w:rPr>
        <w:t xml:space="preserve"> </w:t>
      </w:r>
      <w:r w:rsidRPr="00F85C1D">
        <w:rPr>
          <w:rFonts w:asciiTheme="minorHAnsi" w:hAnsiTheme="minorHAnsi" w:cstheme="minorHAnsi"/>
          <w:spacing w:val="-1"/>
        </w:rPr>
        <w:t>maintain</w:t>
      </w:r>
      <w:r w:rsidRPr="00F85C1D">
        <w:rPr>
          <w:rFonts w:asciiTheme="minorHAnsi" w:hAnsiTheme="minorHAnsi" w:cstheme="minorHAnsi"/>
          <w:spacing w:val="-3"/>
        </w:rPr>
        <w:t xml:space="preserve"> </w:t>
      </w:r>
      <w:r w:rsidRPr="00F85C1D">
        <w:rPr>
          <w:rFonts w:asciiTheme="minorHAnsi" w:hAnsiTheme="minorHAnsi" w:cstheme="minorHAnsi"/>
          <w:spacing w:val="-1"/>
        </w:rPr>
        <w:t>an awareness</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2"/>
        </w:rPr>
        <w:t>the</w:t>
      </w:r>
      <w:r w:rsidRPr="00F85C1D">
        <w:rPr>
          <w:rFonts w:asciiTheme="minorHAnsi" w:hAnsiTheme="minorHAnsi" w:cstheme="minorHAnsi"/>
          <w:spacing w:val="63"/>
        </w:rPr>
        <w:t xml:space="preserve"> </w:t>
      </w:r>
      <w:r w:rsidRPr="00F85C1D">
        <w:rPr>
          <w:rFonts w:asciiTheme="minorHAnsi" w:hAnsiTheme="minorHAnsi" w:cstheme="minorHAnsi"/>
          <w:spacing w:val="-1"/>
        </w:rPr>
        <w:t>importance</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securing 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’s</w:t>
      </w:r>
      <w:r w:rsidRPr="00F85C1D">
        <w:rPr>
          <w:rFonts w:asciiTheme="minorHAnsi" w:hAnsiTheme="minorHAnsi" w:cstheme="minorHAnsi"/>
          <w:spacing w:val="-2"/>
        </w:rPr>
        <w:t xml:space="preserve"> </w:t>
      </w:r>
      <w:r w:rsidRPr="00F85C1D">
        <w:rPr>
          <w:rFonts w:asciiTheme="minorHAnsi" w:hAnsiTheme="minorHAnsi" w:cstheme="minorHAnsi"/>
          <w:spacing w:val="-1"/>
        </w:rPr>
        <w:t>information among 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ontractor’s</w:t>
      </w:r>
      <w:r w:rsidRPr="00F85C1D">
        <w:rPr>
          <w:rFonts w:asciiTheme="minorHAnsi" w:hAnsiTheme="minorHAnsi" w:cstheme="minorHAnsi"/>
        </w:rPr>
        <w:t xml:space="preserve"> </w:t>
      </w:r>
      <w:r w:rsidRPr="00F85C1D">
        <w:rPr>
          <w:rFonts w:asciiTheme="minorHAnsi" w:hAnsiTheme="minorHAnsi" w:cstheme="minorHAnsi"/>
          <w:spacing w:val="-1"/>
        </w:rPr>
        <w:t>employees</w:t>
      </w:r>
      <w:r w:rsidR="00103270" w:rsidRPr="00F85C1D">
        <w:rPr>
          <w:rFonts w:asciiTheme="minorHAnsi" w:hAnsiTheme="minorHAnsi" w:cstheme="minorHAnsi"/>
          <w:spacing w:val="-1"/>
        </w:rPr>
        <w:t>, subcontractors,</w:t>
      </w:r>
      <w:r w:rsidRPr="00F85C1D">
        <w:rPr>
          <w:rFonts w:asciiTheme="minorHAnsi" w:hAnsiTheme="minorHAnsi" w:cstheme="minorHAnsi"/>
        </w:rPr>
        <w:t xml:space="preserve"> </w:t>
      </w:r>
      <w:r w:rsidRPr="00F85C1D">
        <w:rPr>
          <w:rFonts w:asciiTheme="minorHAnsi" w:hAnsiTheme="minorHAnsi" w:cstheme="minorHAnsi"/>
          <w:spacing w:val="-1"/>
        </w:rPr>
        <w:t>an</w:t>
      </w:r>
      <w:r w:rsidR="000F1E86" w:rsidRPr="00F85C1D">
        <w:rPr>
          <w:rFonts w:asciiTheme="minorHAnsi" w:hAnsiTheme="minorHAnsi" w:cstheme="minorHAnsi"/>
          <w:spacing w:val="-1"/>
        </w:rPr>
        <w:t xml:space="preserve">d </w:t>
      </w:r>
      <w:r w:rsidRPr="00F85C1D">
        <w:rPr>
          <w:rFonts w:asciiTheme="minorHAnsi" w:hAnsiTheme="minorHAnsi" w:cstheme="minorHAnsi"/>
          <w:spacing w:val="-1"/>
        </w:rPr>
        <w:t>agents.</w:t>
      </w:r>
      <w:r w:rsidRPr="00F85C1D">
        <w:rPr>
          <w:rFonts w:asciiTheme="minorHAnsi" w:hAnsiTheme="minorHAnsi" w:cstheme="minorHAnsi"/>
        </w:rPr>
        <w:t xml:space="preserve"> </w:t>
      </w:r>
      <w:r w:rsidRPr="00F85C1D">
        <w:rPr>
          <w:rFonts w:asciiTheme="minorHAnsi" w:hAnsiTheme="minorHAnsi" w:cstheme="minorHAnsi"/>
          <w:spacing w:val="-1"/>
        </w:rPr>
        <w:t>If</w:t>
      </w:r>
      <w:r w:rsidRPr="00F85C1D">
        <w:rPr>
          <w:rFonts w:asciiTheme="minorHAnsi" w:hAnsiTheme="minorHAnsi" w:cstheme="minorHAnsi"/>
        </w:rPr>
        <w:t xml:space="preserve"> </w:t>
      </w:r>
      <w:r w:rsidR="001011CA" w:rsidRPr="00F85C1D">
        <w:rPr>
          <w:rFonts w:asciiTheme="minorHAnsi" w:hAnsiTheme="minorHAnsi" w:cstheme="minorHAnsi"/>
          <w:spacing w:val="-1"/>
        </w:rPr>
        <w:t>any</w:t>
      </w:r>
      <w:r w:rsidRPr="00F85C1D">
        <w:rPr>
          <w:rFonts w:asciiTheme="minorHAnsi" w:hAnsiTheme="minorHAnsi" w:cstheme="minorHAnsi"/>
          <w:spacing w:val="-2"/>
        </w:rPr>
        <w:t xml:space="preserve"> </w:t>
      </w:r>
      <w:r w:rsidR="001011CA" w:rsidRPr="00F85C1D">
        <w:rPr>
          <w:rFonts w:asciiTheme="minorHAnsi" w:hAnsiTheme="minorHAnsi" w:cstheme="minorHAnsi"/>
          <w:spacing w:val="-1"/>
        </w:rPr>
        <w:t xml:space="preserve">individual </w:t>
      </w:r>
      <w:r w:rsidRPr="00F85C1D">
        <w:rPr>
          <w:rFonts w:asciiTheme="minorHAnsi" w:hAnsiTheme="minorHAnsi" w:cstheme="minorHAnsi"/>
          <w:spacing w:val="-1"/>
        </w:rPr>
        <w:t xml:space="preserve">providing </w:t>
      </w:r>
      <w:r w:rsidR="004B5674" w:rsidRPr="00F85C1D">
        <w:rPr>
          <w:rFonts w:asciiTheme="minorHAnsi" w:hAnsiTheme="minorHAnsi" w:cstheme="minorHAnsi"/>
          <w:spacing w:val="-2"/>
        </w:rPr>
        <w:t>S</w:t>
      </w:r>
      <w:r w:rsidRPr="00F85C1D">
        <w:rPr>
          <w:rFonts w:asciiTheme="minorHAnsi" w:hAnsiTheme="minorHAnsi" w:cstheme="minorHAnsi"/>
          <w:spacing w:val="-2"/>
        </w:rPr>
        <w:t>ervices</w:t>
      </w:r>
      <w:r w:rsidRPr="00F85C1D">
        <w:rPr>
          <w:rFonts w:asciiTheme="minorHAnsi" w:hAnsiTheme="minorHAnsi" w:cstheme="minorHAnsi"/>
        </w:rPr>
        <w:t xml:space="preserve"> </w:t>
      </w:r>
      <w:r w:rsidRPr="00F85C1D">
        <w:rPr>
          <w:rFonts w:asciiTheme="minorHAnsi" w:hAnsiTheme="minorHAnsi" w:cstheme="minorHAnsi"/>
          <w:spacing w:val="-1"/>
        </w:rPr>
        <w:t>under</w:t>
      </w:r>
      <w:r w:rsidRPr="00F85C1D">
        <w:rPr>
          <w:rFonts w:asciiTheme="minorHAnsi" w:hAnsiTheme="minorHAnsi" w:cstheme="minorHAnsi"/>
        </w:rPr>
        <w:t xml:space="preserve"> </w:t>
      </w:r>
      <w:r w:rsidR="00612EDB" w:rsidRPr="00F85C1D">
        <w:rPr>
          <w:rFonts w:asciiTheme="minorHAnsi" w:hAnsiTheme="minorHAnsi" w:cstheme="minorHAnsi"/>
        </w:rPr>
        <w:t xml:space="preserve">the </w:t>
      </w:r>
      <w:r w:rsidR="003877A2" w:rsidRPr="00F85C1D">
        <w:rPr>
          <w:rFonts w:asciiTheme="minorHAnsi" w:hAnsiTheme="minorHAnsi" w:cstheme="minorHAnsi"/>
        </w:rPr>
        <w:t>c</w:t>
      </w:r>
      <w:r w:rsidR="00612EDB" w:rsidRPr="00F85C1D">
        <w:rPr>
          <w:rFonts w:asciiTheme="minorHAnsi" w:hAnsiTheme="minorHAnsi" w:cstheme="minorHAnsi"/>
        </w:rPr>
        <w:t>ontract</w:t>
      </w:r>
      <w:r w:rsidRPr="00F85C1D">
        <w:rPr>
          <w:rFonts w:asciiTheme="minorHAnsi" w:hAnsiTheme="minorHAnsi" w:cstheme="minorHAnsi"/>
          <w:spacing w:val="1"/>
        </w:rPr>
        <w:t xml:space="preserve"> </w:t>
      </w:r>
      <w:r w:rsidRPr="00F85C1D">
        <w:rPr>
          <w:rFonts w:asciiTheme="minorHAnsi" w:hAnsiTheme="minorHAnsi" w:cstheme="minorHAnsi"/>
          <w:spacing w:val="-1"/>
        </w:rPr>
        <w:t>is</w:t>
      </w:r>
      <w:r w:rsidRPr="00F85C1D">
        <w:rPr>
          <w:rFonts w:asciiTheme="minorHAnsi" w:hAnsiTheme="minorHAnsi" w:cstheme="minorHAnsi"/>
        </w:rPr>
        <w:t xml:space="preserve"> </w:t>
      </w:r>
      <w:r w:rsidR="004E7FB6" w:rsidRPr="00F85C1D">
        <w:rPr>
          <w:rFonts w:asciiTheme="minorHAnsi" w:hAnsiTheme="minorHAnsi" w:cstheme="minorHAnsi"/>
          <w:spacing w:val="-1"/>
        </w:rPr>
        <w:t xml:space="preserve">not </w:t>
      </w:r>
      <w:r w:rsidRPr="00F85C1D">
        <w:rPr>
          <w:rFonts w:asciiTheme="minorHAnsi" w:hAnsiTheme="minorHAnsi" w:cstheme="minorHAnsi"/>
          <w:spacing w:val="-1"/>
        </w:rPr>
        <w:t>acceptable</w:t>
      </w:r>
      <w:r w:rsidRPr="00F85C1D">
        <w:rPr>
          <w:rFonts w:asciiTheme="minorHAnsi" w:hAnsiTheme="minorHAnsi" w:cstheme="minorHAnsi"/>
          <w:spacing w:val="-2"/>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001011CA" w:rsidRPr="00F85C1D">
        <w:rPr>
          <w:rFonts w:asciiTheme="minorHAnsi" w:hAnsiTheme="minorHAnsi" w:cstheme="minorHAnsi"/>
          <w:spacing w:val="-1"/>
        </w:rPr>
        <w:t>,</w:t>
      </w:r>
      <w:r w:rsidRPr="00F85C1D">
        <w:rPr>
          <w:rFonts w:asciiTheme="minorHAnsi" w:hAnsiTheme="minorHAnsi" w:cstheme="minorHAnsi"/>
          <w:spacing w:val="1"/>
        </w:rPr>
        <w:t xml:space="preserve"> </w:t>
      </w:r>
      <w:r w:rsidRPr="00F85C1D">
        <w:rPr>
          <w:rFonts w:asciiTheme="minorHAnsi" w:hAnsiTheme="minorHAnsi" w:cstheme="minorHAnsi"/>
          <w:spacing w:val="-1"/>
        </w:rPr>
        <w:t>in its</w:t>
      </w:r>
      <w:r w:rsidRPr="00F85C1D">
        <w:rPr>
          <w:rFonts w:asciiTheme="minorHAnsi" w:hAnsiTheme="minorHAnsi" w:cstheme="minorHAnsi"/>
        </w:rPr>
        <w:t xml:space="preserve"> </w:t>
      </w:r>
      <w:r w:rsidRPr="00F85C1D">
        <w:rPr>
          <w:rFonts w:asciiTheme="minorHAnsi" w:hAnsiTheme="minorHAnsi" w:cstheme="minorHAnsi"/>
          <w:spacing w:val="-1"/>
        </w:rPr>
        <w:t>sole</w:t>
      </w:r>
      <w:r w:rsidRPr="00F85C1D">
        <w:rPr>
          <w:rFonts w:asciiTheme="minorHAnsi" w:hAnsiTheme="minorHAnsi" w:cstheme="minorHAnsi"/>
          <w:spacing w:val="-2"/>
        </w:rPr>
        <w:t xml:space="preserve"> </w:t>
      </w:r>
      <w:r w:rsidRPr="00F85C1D">
        <w:rPr>
          <w:rFonts w:asciiTheme="minorHAnsi" w:hAnsiTheme="minorHAnsi" w:cstheme="minorHAnsi"/>
          <w:spacing w:val="-1"/>
        </w:rPr>
        <w:t>opinion</w:t>
      </w:r>
      <w:r w:rsidR="001011CA" w:rsidRPr="00F85C1D">
        <w:rPr>
          <w:rFonts w:asciiTheme="minorHAnsi" w:hAnsiTheme="minorHAnsi" w:cstheme="minorHAnsi"/>
          <w:spacing w:val="-1"/>
        </w:rPr>
        <w:t>,</w:t>
      </w:r>
      <w:r w:rsidRPr="00F85C1D">
        <w:rPr>
          <w:rFonts w:asciiTheme="minorHAnsi" w:hAnsiTheme="minorHAnsi" w:cstheme="minorHAnsi"/>
          <w:spacing w:val="-5"/>
        </w:rPr>
        <w:t xml:space="preserve"> </w:t>
      </w:r>
      <w:r w:rsidRPr="00F85C1D">
        <w:rPr>
          <w:rFonts w:asciiTheme="minorHAnsi" w:hAnsiTheme="minorHAnsi" w:cstheme="minorHAnsi"/>
          <w:spacing w:val="-1"/>
        </w:rPr>
        <w:t>as</w:t>
      </w:r>
      <w:r w:rsidRPr="00F85C1D">
        <w:rPr>
          <w:rFonts w:asciiTheme="minorHAnsi" w:hAnsiTheme="minorHAnsi" w:cstheme="minorHAnsi"/>
        </w:rPr>
        <w:t xml:space="preserve"> a </w:t>
      </w:r>
      <w:r w:rsidRPr="00F85C1D">
        <w:rPr>
          <w:rFonts w:asciiTheme="minorHAnsi" w:hAnsiTheme="minorHAnsi" w:cstheme="minorHAnsi"/>
          <w:spacing w:val="-1"/>
        </w:rPr>
        <w:t>result</w:t>
      </w:r>
      <w:r w:rsidRPr="00F85C1D">
        <w:rPr>
          <w:rFonts w:asciiTheme="minorHAnsi" w:hAnsiTheme="minorHAnsi" w:cstheme="minorHAnsi"/>
          <w:spacing w:val="1"/>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background </w:t>
      </w:r>
      <w:r w:rsidRPr="00F85C1D">
        <w:rPr>
          <w:rFonts w:asciiTheme="minorHAnsi" w:hAnsiTheme="minorHAnsi" w:cstheme="minorHAnsi"/>
        </w:rPr>
        <w:t xml:space="preserve">or </w:t>
      </w:r>
      <w:r w:rsidRPr="00F85C1D">
        <w:rPr>
          <w:rFonts w:asciiTheme="minorHAnsi" w:hAnsiTheme="minorHAnsi" w:cstheme="minorHAnsi"/>
          <w:spacing w:val="-1"/>
        </w:rPr>
        <w:t>criminal</w:t>
      </w:r>
      <w:r w:rsidRPr="00F85C1D">
        <w:rPr>
          <w:rFonts w:asciiTheme="minorHAnsi" w:hAnsiTheme="minorHAnsi" w:cstheme="minorHAnsi"/>
        </w:rPr>
        <w:t xml:space="preserve"> </w:t>
      </w:r>
      <w:r w:rsidR="004E7FB6" w:rsidRPr="00F85C1D">
        <w:rPr>
          <w:rFonts w:asciiTheme="minorHAnsi" w:hAnsiTheme="minorHAnsi" w:cstheme="minorHAnsi"/>
          <w:spacing w:val="-1"/>
        </w:rPr>
        <w:t xml:space="preserve">history </w:t>
      </w:r>
      <w:r w:rsidRPr="00F85C1D">
        <w:rPr>
          <w:rFonts w:asciiTheme="minorHAnsi" w:hAnsiTheme="minorHAnsi" w:cstheme="minorHAnsi"/>
          <w:spacing w:val="-1"/>
        </w:rPr>
        <w:t>investigation,</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in</w:t>
      </w:r>
      <w:r w:rsidRPr="00F85C1D">
        <w:rPr>
          <w:rFonts w:asciiTheme="minorHAnsi" w:hAnsiTheme="minorHAnsi" w:cstheme="minorHAnsi"/>
          <w:spacing w:val="-3"/>
        </w:rPr>
        <w:t xml:space="preserve"> </w:t>
      </w:r>
      <w:r w:rsidR="00103270" w:rsidRPr="00F85C1D">
        <w:rPr>
          <w:rFonts w:asciiTheme="minorHAnsi" w:hAnsiTheme="minorHAnsi" w:cstheme="minorHAnsi"/>
          <w:spacing w:val="-1"/>
        </w:rPr>
        <w:t>its</w:t>
      </w:r>
      <w:r w:rsidRPr="00F85C1D">
        <w:rPr>
          <w:rFonts w:asciiTheme="minorHAnsi" w:hAnsiTheme="minorHAnsi" w:cstheme="minorHAnsi"/>
          <w:spacing w:val="-2"/>
        </w:rPr>
        <w:t xml:space="preserve"> </w:t>
      </w:r>
      <w:r w:rsidRPr="00F85C1D">
        <w:rPr>
          <w:rFonts w:asciiTheme="minorHAnsi" w:hAnsiTheme="minorHAnsi" w:cstheme="minorHAnsi"/>
          <w:spacing w:val="-1"/>
        </w:rPr>
        <w:t>sole</w:t>
      </w:r>
      <w:r w:rsidRPr="00F85C1D">
        <w:rPr>
          <w:rFonts w:asciiTheme="minorHAnsi" w:hAnsiTheme="minorHAnsi" w:cstheme="minorHAnsi"/>
          <w:spacing w:val="1"/>
        </w:rPr>
        <w:t xml:space="preserve"> </w:t>
      </w:r>
      <w:r w:rsidRPr="00F85C1D">
        <w:rPr>
          <w:rFonts w:asciiTheme="minorHAnsi" w:hAnsiTheme="minorHAnsi" w:cstheme="minorHAnsi"/>
          <w:spacing w:val="-1"/>
        </w:rPr>
        <w:t>option</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have</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right</w:t>
      </w:r>
      <w:r w:rsidRPr="00F85C1D">
        <w:rPr>
          <w:rFonts w:asciiTheme="minorHAnsi" w:hAnsiTheme="minorHAnsi" w:cstheme="minorHAnsi"/>
          <w:spacing w:val="1"/>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either</w:t>
      </w:r>
      <w:r w:rsidR="00103270"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(1)</w:t>
      </w:r>
      <w:r w:rsidRPr="00F85C1D">
        <w:rPr>
          <w:rFonts w:asciiTheme="minorHAnsi" w:hAnsiTheme="minorHAnsi" w:cstheme="minorHAnsi"/>
        </w:rPr>
        <w:t xml:space="preserve"> </w:t>
      </w:r>
      <w:r w:rsidR="004E7FB6" w:rsidRPr="00F85C1D">
        <w:rPr>
          <w:rFonts w:asciiTheme="minorHAnsi" w:hAnsiTheme="minorHAnsi" w:cstheme="minorHAnsi"/>
          <w:spacing w:val="-1"/>
        </w:rPr>
        <w:t xml:space="preserve">request </w:t>
      </w:r>
      <w:r w:rsidRPr="00F85C1D">
        <w:rPr>
          <w:rFonts w:asciiTheme="minorHAnsi" w:hAnsiTheme="minorHAnsi" w:cstheme="minorHAnsi"/>
          <w:spacing w:val="-1"/>
        </w:rPr>
        <w:t>immediate</w:t>
      </w:r>
      <w:r w:rsidRPr="00F85C1D">
        <w:rPr>
          <w:rFonts w:asciiTheme="minorHAnsi" w:hAnsiTheme="minorHAnsi" w:cstheme="minorHAnsi"/>
          <w:spacing w:val="-2"/>
        </w:rPr>
        <w:t xml:space="preserve"> </w:t>
      </w:r>
      <w:r w:rsidRPr="00F85C1D">
        <w:rPr>
          <w:rFonts w:asciiTheme="minorHAnsi" w:hAnsiTheme="minorHAnsi" w:cstheme="minorHAnsi"/>
          <w:spacing w:val="-1"/>
        </w:rPr>
        <w:t>replacement</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1011CA" w:rsidRPr="00F85C1D">
        <w:rPr>
          <w:rFonts w:asciiTheme="minorHAnsi" w:hAnsiTheme="minorHAnsi" w:cstheme="minorHAnsi"/>
          <w:spacing w:val="-1"/>
        </w:rPr>
        <w:t>individual</w:t>
      </w:r>
      <w:r w:rsidR="00103270" w:rsidRPr="00F85C1D">
        <w:rPr>
          <w:rFonts w:asciiTheme="minorHAnsi" w:hAnsiTheme="minorHAnsi" w:cstheme="minorHAnsi"/>
          <w:spacing w:val="-1"/>
        </w:rPr>
        <w:t>;</w:t>
      </w:r>
      <w:r w:rsidRPr="00F85C1D">
        <w:rPr>
          <w:rFonts w:asciiTheme="minorHAnsi" w:hAnsiTheme="minorHAnsi" w:cstheme="minorHAnsi"/>
          <w:spacing w:val="-2"/>
        </w:rPr>
        <w:t xml:space="preserve"> </w:t>
      </w:r>
      <w:r w:rsidRPr="00F85C1D">
        <w:rPr>
          <w:rFonts w:asciiTheme="minorHAnsi" w:hAnsiTheme="minorHAnsi" w:cstheme="minorHAnsi"/>
        </w:rPr>
        <w:t xml:space="preserve">or </w:t>
      </w:r>
      <w:r w:rsidRPr="00F85C1D">
        <w:rPr>
          <w:rFonts w:asciiTheme="minorHAnsi" w:hAnsiTheme="minorHAnsi" w:cstheme="minorHAnsi"/>
          <w:spacing w:val="-1"/>
        </w:rPr>
        <w:t>(2)</w:t>
      </w:r>
      <w:r w:rsidRPr="00F85C1D">
        <w:rPr>
          <w:rFonts w:asciiTheme="minorHAnsi" w:hAnsiTheme="minorHAnsi" w:cstheme="minorHAnsi"/>
        </w:rPr>
        <w:t xml:space="preserve"> </w:t>
      </w:r>
      <w:r w:rsidRPr="00F85C1D">
        <w:rPr>
          <w:rFonts w:asciiTheme="minorHAnsi" w:hAnsiTheme="minorHAnsi" w:cstheme="minorHAnsi"/>
          <w:spacing w:val="-1"/>
        </w:rPr>
        <w:t>immediately</w:t>
      </w:r>
      <w:r w:rsidRPr="00F85C1D">
        <w:rPr>
          <w:rFonts w:asciiTheme="minorHAnsi" w:hAnsiTheme="minorHAnsi" w:cstheme="minorHAnsi"/>
          <w:spacing w:val="-2"/>
        </w:rPr>
        <w:t xml:space="preserve"> </w:t>
      </w:r>
      <w:r w:rsidRPr="00F85C1D">
        <w:rPr>
          <w:rFonts w:asciiTheme="minorHAnsi" w:hAnsiTheme="minorHAnsi" w:cstheme="minorHAnsi"/>
          <w:spacing w:val="-1"/>
        </w:rPr>
        <w:t>terminate</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00D85949" w:rsidRPr="00F85C1D">
        <w:rPr>
          <w:rFonts w:asciiTheme="minorHAnsi" w:hAnsiTheme="minorHAnsi" w:cstheme="minorHAnsi"/>
          <w:spacing w:val="-1"/>
        </w:rPr>
        <w:t>ontract</w:t>
      </w:r>
      <w:r w:rsidR="0073262D" w:rsidRPr="00F85C1D">
        <w:rPr>
          <w:rFonts w:asciiTheme="minorHAnsi" w:hAnsiTheme="minorHAnsi" w:cstheme="minorHAnsi"/>
          <w:spacing w:val="-1"/>
        </w:rPr>
        <w:t>, related Statement of Work,</w:t>
      </w:r>
      <w:r w:rsidRPr="00F85C1D">
        <w:rPr>
          <w:rFonts w:asciiTheme="minorHAnsi" w:hAnsiTheme="minorHAnsi" w:cstheme="minorHAnsi"/>
          <w:spacing w:val="1"/>
        </w:rPr>
        <w:t xml:space="preserve"> </w:t>
      </w:r>
      <w:r w:rsidR="004E7FB6" w:rsidRPr="00F85C1D">
        <w:rPr>
          <w:rFonts w:asciiTheme="minorHAnsi" w:hAnsiTheme="minorHAnsi" w:cstheme="minorHAnsi"/>
          <w:spacing w:val="-1"/>
        </w:rPr>
        <w:t xml:space="preserve">and </w:t>
      </w:r>
      <w:r w:rsidRPr="00F85C1D">
        <w:rPr>
          <w:rFonts w:asciiTheme="minorHAnsi" w:hAnsiTheme="minorHAnsi" w:cstheme="minorHAnsi"/>
          <w:spacing w:val="-1"/>
        </w:rPr>
        <w:t xml:space="preserve">related </w:t>
      </w:r>
      <w:r w:rsidR="004B5674" w:rsidRPr="00F85C1D">
        <w:rPr>
          <w:rFonts w:asciiTheme="minorHAnsi" w:hAnsiTheme="minorHAnsi" w:cstheme="minorHAnsi"/>
          <w:spacing w:val="-2"/>
        </w:rPr>
        <w:t>Service Level</w:t>
      </w:r>
      <w:r w:rsidRPr="00F85C1D">
        <w:rPr>
          <w:rFonts w:asciiTheme="minorHAnsi" w:hAnsiTheme="minorHAnsi" w:cstheme="minorHAnsi"/>
          <w:spacing w:val="1"/>
        </w:rPr>
        <w:t xml:space="preserve"> </w:t>
      </w:r>
      <w:r w:rsidR="004B5674" w:rsidRPr="00F85C1D">
        <w:rPr>
          <w:rFonts w:asciiTheme="minorHAnsi" w:hAnsiTheme="minorHAnsi" w:cstheme="minorHAnsi"/>
          <w:spacing w:val="-1"/>
        </w:rPr>
        <w:t>A</w:t>
      </w:r>
      <w:r w:rsidRPr="00F85C1D">
        <w:rPr>
          <w:rFonts w:asciiTheme="minorHAnsi" w:hAnsiTheme="minorHAnsi" w:cstheme="minorHAnsi"/>
          <w:spacing w:val="-1"/>
        </w:rPr>
        <w:t>greement.</w:t>
      </w:r>
    </w:p>
    <w:p w14:paraId="41804A8C" w14:textId="6C814DF5" w:rsidR="006D3714" w:rsidRPr="00F85C1D" w:rsidRDefault="006D3714" w:rsidP="000F1E86">
      <w:pPr>
        <w:pStyle w:val="BodyText"/>
        <w:numPr>
          <w:ilvl w:val="0"/>
          <w:numId w:val="10"/>
        </w:numPr>
        <w:tabs>
          <w:tab w:val="left" w:pos="341"/>
        </w:tabs>
        <w:spacing w:before="197" w:after="120" w:line="276" w:lineRule="auto"/>
        <w:ind w:right="167" w:firstLine="0"/>
        <w:rPr>
          <w:rFonts w:asciiTheme="minorHAnsi" w:hAnsiTheme="minorHAnsi" w:cstheme="minorHAnsi"/>
        </w:rPr>
      </w:pPr>
      <w:r w:rsidRPr="00F85C1D">
        <w:rPr>
          <w:rFonts w:asciiTheme="minorHAnsi" w:hAnsiTheme="minorHAnsi" w:cstheme="minorHAnsi"/>
          <w:b/>
          <w:spacing w:val="-1"/>
        </w:rPr>
        <w:t>Access</w:t>
      </w:r>
      <w:r w:rsidRPr="00F85C1D">
        <w:rPr>
          <w:rFonts w:asciiTheme="minorHAnsi" w:hAnsiTheme="minorHAnsi" w:cstheme="minorHAnsi"/>
          <w:b/>
          <w:spacing w:val="1"/>
        </w:rPr>
        <w:t xml:space="preserve"> </w:t>
      </w:r>
      <w:r w:rsidRPr="00F85C1D">
        <w:rPr>
          <w:rFonts w:asciiTheme="minorHAnsi" w:hAnsiTheme="minorHAnsi" w:cstheme="minorHAnsi"/>
          <w:b/>
        </w:rPr>
        <w:t>to</w:t>
      </w:r>
      <w:r w:rsidRPr="00F85C1D">
        <w:rPr>
          <w:rFonts w:asciiTheme="minorHAnsi" w:hAnsiTheme="minorHAnsi" w:cstheme="minorHAnsi"/>
          <w:b/>
          <w:spacing w:val="-1"/>
        </w:rPr>
        <w:t xml:space="preserve"> </w:t>
      </w:r>
      <w:r w:rsidRPr="00F85C1D">
        <w:rPr>
          <w:rFonts w:asciiTheme="minorHAnsi" w:hAnsiTheme="minorHAnsi" w:cstheme="minorHAnsi"/>
          <w:b/>
          <w:spacing w:val="-2"/>
        </w:rPr>
        <w:t>Security</w:t>
      </w:r>
      <w:r w:rsidRPr="00F85C1D">
        <w:rPr>
          <w:rFonts w:asciiTheme="minorHAnsi" w:hAnsiTheme="minorHAnsi" w:cstheme="minorHAnsi"/>
          <w:b/>
          <w:spacing w:val="1"/>
        </w:rPr>
        <w:t xml:space="preserve"> </w:t>
      </w:r>
      <w:r w:rsidRPr="00F85C1D">
        <w:rPr>
          <w:rFonts w:asciiTheme="minorHAnsi" w:hAnsiTheme="minorHAnsi" w:cstheme="minorHAnsi"/>
          <w:b/>
          <w:spacing w:val="-1"/>
        </w:rPr>
        <w:t>Logs</w:t>
      </w:r>
      <w:r w:rsidRPr="00F85C1D">
        <w:rPr>
          <w:rFonts w:asciiTheme="minorHAnsi" w:hAnsiTheme="minorHAnsi" w:cstheme="minorHAnsi"/>
          <w:b/>
          <w:spacing w:val="-2"/>
        </w:rPr>
        <w:t xml:space="preserve"> </w:t>
      </w:r>
      <w:r w:rsidRPr="00F85C1D">
        <w:rPr>
          <w:rFonts w:asciiTheme="minorHAnsi" w:hAnsiTheme="minorHAnsi" w:cstheme="minorHAnsi"/>
          <w:b/>
          <w:spacing w:val="-1"/>
        </w:rPr>
        <w:t xml:space="preserve">and Reports: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provide</w:t>
      </w:r>
      <w:r w:rsidRPr="00F85C1D">
        <w:rPr>
          <w:rFonts w:asciiTheme="minorHAnsi" w:hAnsiTheme="minorHAnsi" w:cstheme="minorHAnsi"/>
          <w:spacing w:val="1"/>
        </w:rPr>
        <w:t xml:space="preserve"> </w:t>
      </w:r>
      <w:r w:rsidR="001011CA" w:rsidRPr="00F85C1D">
        <w:rPr>
          <w:rFonts w:asciiTheme="minorHAnsi" w:hAnsiTheme="minorHAnsi" w:cstheme="minorHAnsi"/>
          <w:spacing w:val="1"/>
        </w:rPr>
        <w:t xml:space="preserve">to the State </w:t>
      </w:r>
      <w:r w:rsidRPr="00F85C1D">
        <w:rPr>
          <w:rFonts w:asciiTheme="minorHAnsi" w:hAnsiTheme="minorHAnsi" w:cstheme="minorHAnsi"/>
          <w:spacing w:val="-1"/>
        </w:rPr>
        <w:t>reports</w:t>
      </w:r>
      <w:r w:rsidRPr="00F85C1D">
        <w:rPr>
          <w:rFonts w:asciiTheme="minorHAnsi" w:hAnsiTheme="minorHAnsi" w:cstheme="minorHAnsi"/>
          <w:spacing w:val="-3"/>
        </w:rPr>
        <w:t xml:space="preserve"> </w:t>
      </w:r>
      <w:r w:rsidRPr="00F85C1D">
        <w:rPr>
          <w:rFonts w:asciiTheme="minorHAnsi" w:hAnsiTheme="minorHAnsi" w:cstheme="minorHAnsi"/>
        </w:rPr>
        <w:t>on</w:t>
      </w:r>
      <w:r w:rsidRPr="00F85C1D">
        <w:rPr>
          <w:rFonts w:asciiTheme="minorHAnsi" w:hAnsiTheme="minorHAnsi" w:cstheme="minorHAnsi"/>
          <w:spacing w:val="-3"/>
        </w:rPr>
        <w:t xml:space="preserve"> </w:t>
      </w:r>
      <w:r w:rsidRPr="00F85C1D">
        <w:rPr>
          <w:rFonts w:asciiTheme="minorHAnsi" w:hAnsiTheme="minorHAnsi" w:cstheme="minorHAnsi"/>
        </w:rPr>
        <w:t xml:space="preserve">a </w:t>
      </w:r>
      <w:r w:rsidRPr="00F85C1D">
        <w:rPr>
          <w:rFonts w:asciiTheme="minorHAnsi" w:hAnsiTheme="minorHAnsi" w:cstheme="minorHAnsi"/>
          <w:spacing w:val="-1"/>
        </w:rPr>
        <w:t>schedule</w:t>
      </w:r>
      <w:r w:rsidR="001011CA" w:rsidRPr="00F85C1D">
        <w:rPr>
          <w:rFonts w:asciiTheme="minorHAnsi" w:hAnsiTheme="minorHAnsi" w:cstheme="minorHAnsi"/>
          <w:spacing w:val="-1"/>
        </w:rPr>
        <w:t xml:space="preserve"> and in a format</w:t>
      </w:r>
      <w:r w:rsidRPr="00F85C1D">
        <w:rPr>
          <w:rFonts w:asciiTheme="minorHAnsi" w:hAnsiTheme="minorHAnsi" w:cstheme="minorHAnsi"/>
          <w:spacing w:val="1"/>
        </w:rPr>
        <w:t xml:space="preserve"> </w:t>
      </w:r>
      <w:r w:rsidR="004E7FB6" w:rsidRPr="00F85C1D">
        <w:rPr>
          <w:rFonts w:asciiTheme="minorHAnsi" w:hAnsiTheme="minorHAnsi" w:cstheme="minorHAnsi"/>
          <w:spacing w:val="-1"/>
        </w:rPr>
        <w:t xml:space="preserve">specified in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F24085" w:rsidRPr="00F85C1D">
        <w:rPr>
          <w:rFonts w:asciiTheme="minorHAnsi" w:hAnsiTheme="minorHAnsi" w:cstheme="minorHAnsi"/>
          <w:spacing w:val="-1"/>
        </w:rPr>
        <w:t>Service Level Agreement</w:t>
      </w:r>
      <w:r w:rsidR="001011CA" w:rsidRPr="00F85C1D">
        <w:rPr>
          <w:rFonts w:asciiTheme="minorHAnsi" w:hAnsiTheme="minorHAnsi" w:cstheme="minorHAnsi"/>
          <w:spacing w:val="-3"/>
        </w:rPr>
        <w:t xml:space="preserve"> as a</w:t>
      </w:r>
      <w:r w:rsidRPr="00F85C1D">
        <w:rPr>
          <w:rFonts w:asciiTheme="minorHAnsi" w:hAnsiTheme="minorHAnsi" w:cstheme="minorHAnsi"/>
          <w:spacing w:val="-1"/>
        </w:rPr>
        <w:t>greed</w:t>
      </w:r>
      <w:r w:rsidRPr="00F85C1D">
        <w:rPr>
          <w:rFonts w:asciiTheme="minorHAnsi" w:hAnsiTheme="minorHAnsi" w:cstheme="minorHAnsi"/>
          <w:spacing w:val="-3"/>
        </w:rPr>
        <w:t xml:space="preserve"> </w:t>
      </w:r>
      <w:r w:rsidRPr="00F85C1D">
        <w:rPr>
          <w:rFonts w:asciiTheme="minorHAnsi" w:hAnsiTheme="minorHAnsi" w:cstheme="minorHAnsi"/>
        </w:rPr>
        <w:t>to</w:t>
      </w:r>
      <w:r w:rsidRPr="00F85C1D">
        <w:rPr>
          <w:rFonts w:asciiTheme="minorHAnsi" w:hAnsiTheme="minorHAnsi" w:cstheme="minorHAnsi"/>
          <w:spacing w:val="-1"/>
        </w:rPr>
        <w:t xml:space="preserve"> by</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both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0082263E" w:rsidRPr="00F85C1D">
        <w:rPr>
          <w:rFonts w:asciiTheme="minorHAnsi" w:hAnsiTheme="minorHAnsi" w:cstheme="minorHAnsi"/>
          <w:spacing w:val="-1"/>
        </w:rPr>
        <w:t xml:space="preserve">and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Reports</w:t>
      </w:r>
      <w:r w:rsidRPr="00F85C1D">
        <w:rPr>
          <w:rFonts w:asciiTheme="minorHAnsi" w:hAnsiTheme="minorHAnsi" w:cstheme="minorHAnsi"/>
          <w:spacing w:val="-2"/>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include</w:t>
      </w:r>
      <w:r w:rsidRPr="00F85C1D">
        <w:rPr>
          <w:rFonts w:asciiTheme="minorHAnsi" w:hAnsiTheme="minorHAnsi" w:cstheme="minorHAnsi"/>
          <w:spacing w:val="1"/>
        </w:rPr>
        <w:t xml:space="preserve"> </w:t>
      </w:r>
      <w:r w:rsidRPr="00F85C1D">
        <w:rPr>
          <w:rFonts w:asciiTheme="minorHAnsi" w:hAnsiTheme="minorHAnsi" w:cstheme="minorHAnsi"/>
          <w:spacing w:val="-1"/>
        </w:rPr>
        <w:t>latency statistics,</w:t>
      </w:r>
      <w:r w:rsidRPr="00F85C1D">
        <w:rPr>
          <w:rFonts w:asciiTheme="minorHAnsi" w:hAnsiTheme="minorHAnsi" w:cstheme="minorHAnsi"/>
          <w:spacing w:val="-2"/>
        </w:rPr>
        <w:t xml:space="preserve"> </w:t>
      </w:r>
      <w:r w:rsidRPr="00F85C1D">
        <w:rPr>
          <w:rFonts w:asciiTheme="minorHAnsi" w:hAnsiTheme="minorHAnsi" w:cstheme="minorHAnsi"/>
          <w:spacing w:val="-1"/>
        </w:rPr>
        <w:t>user</w:t>
      </w:r>
      <w:r w:rsidRPr="00F85C1D">
        <w:rPr>
          <w:rFonts w:asciiTheme="minorHAnsi" w:hAnsiTheme="minorHAnsi" w:cstheme="minorHAnsi"/>
        </w:rPr>
        <w:t xml:space="preserve"> </w:t>
      </w:r>
      <w:r w:rsidRPr="00F85C1D">
        <w:rPr>
          <w:rFonts w:asciiTheme="minorHAnsi" w:hAnsiTheme="minorHAnsi" w:cstheme="minorHAnsi"/>
          <w:spacing w:val="-1"/>
        </w:rPr>
        <w:t>access,</w:t>
      </w:r>
      <w:r w:rsidRPr="00F85C1D">
        <w:rPr>
          <w:rFonts w:asciiTheme="minorHAnsi" w:hAnsiTheme="minorHAnsi" w:cstheme="minorHAnsi"/>
        </w:rPr>
        <w:t xml:space="preserve"> </w:t>
      </w:r>
      <w:r w:rsidRPr="00F85C1D">
        <w:rPr>
          <w:rFonts w:asciiTheme="minorHAnsi" w:hAnsiTheme="minorHAnsi" w:cstheme="minorHAnsi"/>
          <w:spacing w:val="-1"/>
        </w:rPr>
        <w:t>user</w:t>
      </w:r>
      <w:r w:rsidRPr="00F85C1D">
        <w:rPr>
          <w:rFonts w:asciiTheme="minorHAnsi" w:hAnsiTheme="minorHAnsi" w:cstheme="minorHAnsi"/>
          <w:spacing w:val="-2"/>
        </w:rPr>
        <w:t xml:space="preserve"> </w:t>
      </w:r>
      <w:r w:rsidRPr="00F85C1D">
        <w:rPr>
          <w:rFonts w:asciiTheme="minorHAnsi" w:hAnsiTheme="minorHAnsi" w:cstheme="minorHAnsi"/>
          <w:spacing w:val="-1"/>
        </w:rPr>
        <w:t>access</w:t>
      </w:r>
      <w:r w:rsidRPr="00F85C1D">
        <w:rPr>
          <w:rFonts w:asciiTheme="minorHAnsi" w:hAnsiTheme="minorHAnsi" w:cstheme="minorHAnsi"/>
        </w:rPr>
        <w:t xml:space="preserve"> </w:t>
      </w:r>
      <w:r w:rsidRPr="00F85C1D">
        <w:rPr>
          <w:rFonts w:asciiTheme="minorHAnsi" w:hAnsiTheme="minorHAnsi" w:cstheme="minorHAnsi"/>
          <w:spacing w:val="-2"/>
        </w:rPr>
        <w:t>IP</w:t>
      </w:r>
      <w:r w:rsidRPr="00F85C1D">
        <w:rPr>
          <w:rFonts w:asciiTheme="minorHAnsi" w:hAnsiTheme="minorHAnsi" w:cstheme="minorHAnsi"/>
          <w:spacing w:val="1"/>
        </w:rPr>
        <w:t xml:space="preserve"> </w:t>
      </w:r>
      <w:r w:rsidRPr="00F85C1D">
        <w:rPr>
          <w:rFonts w:asciiTheme="minorHAnsi" w:hAnsiTheme="minorHAnsi" w:cstheme="minorHAnsi"/>
          <w:spacing w:val="-1"/>
        </w:rPr>
        <w:t>address,</w:t>
      </w:r>
      <w:r w:rsidRPr="00F85C1D">
        <w:rPr>
          <w:rFonts w:asciiTheme="minorHAnsi" w:hAnsiTheme="minorHAnsi" w:cstheme="minorHAnsi"/>
        </w:rPr>
        <w:t xml:space="preserve"> </w:t>
      </w:r>
      <w:r w:rsidR="003167CC" w:rsidRPr="00F85C1D">
        <w:rPr>
          <w:rFonts w:asciiTheme="minorHAnsi" w:hAnsiTheme="minorHAnsi" w:cstheme="minorHAnsi"/>
          <w:spacing w:val="-1"/>
        </w:rPr>
        <w:t xml:space="preserve">user </w:t>
      </w:r>
      <w:r w:rsidRPr="00F85C1D">
        <w:rPr>
          <w:rFonts w:asciiTheme="minorHAnsi" w:hAnsiTheme="minorHAnsi" w:cstheme="minorHAnsi"/>
          <w:spacing w:val="-1"/>
        </w:rPr>
        <w:t>access</w:t>
      </w:r>
      <w:r w:rsidRPr="00F85C1D">
        <w:rPr>
          <w:rFonts w:asciiTheme="minorHAnsi" w:hAnsiTheme="minorHAnsi" w:cstheme="minorHAnsi"/>
          <w:spacing w:val="-2"/>
        </w:rPr>
        <w:t xml:space="preserve"> </w:t>
      </w:r>
      <w:r w:rsidRPr="00F85C1D">
        <w:rPr>
          <w:rFonts w:asciiTheme="minorHAnsi" w:hAnsiTheme="minorHAnsi" w:cstheme="minorHAnsi"/>
          <w:spacing w:val="-1"/>
        </w:rPr>
        <w:t>history</w:t>
      </w:r>
      <w:r w:rsidR="00712EC3" w:rsidRPr="00F85C1D">
        <w:rPr>
          <w:rFonts w:asciiTheme="minorHAnsi" w:hAnsiTheme="minorHAnsi" w:cstheme="minorHAnsi"/>
          <w:spacing w:val="-1"/>
        </w:rPr>
        <w:t xml:space="preserve">, and </w:t>
      </w:r>
      <w:r w:rsidRPr="00F85C1D">
        <w:rPr>
          <w:rFonts w:asciiTheme="minorHAnsi" w:hAnsiTheme="minorHAnsi" w:cstheme="minorHAnsi"/>
          <w:spacing w:val="-1"/>
        </w:rPr>
        <w:t>security logs</w:t>
      </w:r>
      <w:r w:rsidR="003C1447" w:rsidRPr="00F85C1D">
        <w:rPr>
          <w:rFonts w:asciiTheme="minorHAnsi" w:hAnsiTheme="minorHAnsi" w:cstheme="minorHAnsi"/>
          <w:spacing w:val="-1"/>
        </w:rPr>
        <w:t xml:space="preserve"> </w:t>
      </w:r>
      <w:r w:rsidRPr="00F85C1D">
        <w:rPr>
          <w:rFonts w:asciiTheme="minorHAnsi" w:hAnsiTheme="minorHAnsi" w:cstheme="minorHAnsi"/>
          <w:spacing w:val="-1"/>
        </w:rPr>
        <w:t>for</w:t>
      </w:r>
      <w:r w:rsidRPr="00F85C1D">
        <w:rPr>
          <w:rFonts w:asciiTheme="minorHAnsi" w:hAnsiTheme="minorHAnsi" w:cstheme="minorHAnsi"/>
        </w:rPr>
        <w:t xml:space="preserve"> </w:t>
      </w:r>
      <w:r w:rsidRPr="00F85C1D">
        <w:rPr>
          <w:rFonts w:asciiTheme="minorHAnsi" w:hAnsiTheme="minorHAnsi" w:cstheme="minorHAnsi"/>
          <w:spacing w:val="-1"/>
        </w:rPr>
        <w:t>all</w:t>
      </w:r>
      <w:r w:rsidRPr="00F85C1D">
        <w:rPr>
          <w:rFonts w:asciiTheme="minorHAnsi" w:hAnsiTheme="minorHAnsi" w:cstheme="minorHAnsi"/>
        </w:rPr>
        <w:t xml:space="preserve"> </w:t>
      </w:r>
      <w:r w:rsidR="001011CA" w:rsidRPr="00F85C1D">
        <w:rPr>
          <w:rFonts w:asciiTheme="minorHAnsi" w:hAnsiTheme="minorHAnsi" w:cstheme="minorHAnsi"/>
          <w:spacing w:val="-1"/>
        </w:rPr>
        <w:t>Data</w:t>
      </w:r>
      <w:r w:rsidRPr="00F85C1D">
        <w:rPr>
          <w:rFonts w:asciiTheme="minorHAnsi" w:hAnsiTheme="minorHAnsi" w:cstheme="minorHAnsi"/>
          <w:spacing w:val="-1"/>
        </w:rPr>
        <w:t>.</w:t>
      </w:r>
      <w:r w:rsidR="00595CD4" w:rsidRPr="00F85C1D">
        <w:rPr>
          <w:rFonts w:asciiTheme="minorHAnsi" w:hAnsiTheme="minorHAnsi" w:cstheme="minorHAnsi"/>
          <w:spacing w:val="-1"/>
        </w:rPr>
        <w:t xml:space="preserve"> </w:t>
      </w:r>
      <w:r w:rsidR="0073262D" w:rsidRPr="00F85C1D">
        <w:rPr>
          <w:rFonts w:asciiTheme="minorHAnsi" w:hAnsiTheme="minorHAnsi" w:cstheme="minorHAnsi"/>
          <w:spacing w:val="-1"/>
        </w:rPr>
        <w:t xml:space="preserve">The </w:t>
      </w:r>
      <w:r w:rsidR="00BC73A0" w:rsidRPr="00F85C1D">
        <w:rPr>
          <w:rFonts w:asciiTheme="minorHAnsi" w:hAnsiTheme="minorHAnsi" w:cstheme="minorHAnsi"/>
          <w:spacing w:val="-1"/>
        </w:rPr>
        <w:t xml:space="preserve">State’s </w:t>
      </w:r>
      <w:r w:rsidR="00595CD4" w:rsidRPr="00F85C1D">
        <w:rPr>
          <w:rFonts w:asciiTheme="minorHAnsi" w:hAnsiTheme="minorHAnsi" w:cstheme="minorHAnsi"/>
          <w:spacing w:val="-1"/>
        </w:rPr>
        <w:t>audit requirements shall, if applicable, be defined in the Statement of Work.</w:t>
      </w:r>
    </w:p>
    <w:p w14:paraId="71B8B772" w14:textId="0ADB3492" w:rsidR="006D3714" w:rsidRPr="00F85C1D" w:rsidRDefault="006D3714" w:rsidP="000F1E86">
      <w:pPr>
        <w:pStyle w:val="BodyText"/>
        <w:numPr>
          <w:ilvl w:val="0"/>
          <w:numId w:val="10"/>
        </w:numPr>
        <w:tabs>
          <w:tab w:val="left" w:pos="341"/>
          <w:tab w:val="left" w:pos="454"/>
        </w:tabs>
        <w:spacing w:before="196" w:after="120" w:line="276" w:lineRule="auto"/>
        <w:ind w:right="167" w:firstLine="0"/>
        <w:rPr>
          <w:rFonts w:asciiTheme="minorHAnsi" w:hAnsiTheme="minorHAnsi" w:cstheme="minorHAnsi"/>
        </w:rPr>
      </w:pPr>
      <w:r w:rsidRPr="00F85C1D">
        <w:rPr>
          <w:rFonts w:asciiTheme="minorHAnsi" w:hAnsiTheme="minorHAnsi" w:cstheme="minorHAnsi"/>
          <w:b/>
          <w:bCs/>
          <w:spacing w:val="-1"/>
        </w:rPr>
        <w:t>Contract</w:t>
      </w:r>
      <w:r w:rsidRPr="00F85C1D">
        <w:rPr>
          <w:rFonts w:asciiTheme="minorHAnsi" w:hAnsiTheme="minorHAnsi" w:cstheme="minorHAnsi"/>
          <w:b/>
          <w:bCs/>
          <w:spacing w:val="-2"/>
        </w:rPr>
        <w:t xml:space="preserve"> </w:t>
      </w:r>
      <w:r w:rsidRPr="00F85C1D">
        <w:rPr>
          <w:rFonts w:asciiTheme="minorHAnsi" w:hAnsiTheme="minorHAnsi" w:cstheme="minorHAnsi"/>
          <w:b/>
          <w:bCs/>
          <w:spacing w:val="-1"/>
        </w:rPr>
        <w:t xml:space="preserve">Audit: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allow</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to</w:t>
      </w:r>
      <w:r w:rsidRPr="00F85C1D">
        <w:rPr>
          <w:rFonts w:asciiTheme="minorHAnsi" w:hAnsiTheme="minorHAnsi" w:cstheme="minorHAnsi"/>
          <w:spacing w:val="1"/>
        </w:rPr>
        <w:t xml:space="preserve"> </w:t>
      </w:r>
      <w:r w:rsidRPr="00F85C1D">
        <w:rPr>
          <w:rFonts w:asciiTheme="minorHAnsi" w:hAnsiTheme="minorHAnsi" w:cstheme="minorHAnsi"/>
          <w:spacing w:val="-1"/>
        </w:rPr>
        <w:t>audit</w:t>
      </w:r>
      <w:r w:rsidRPr="00F85C1D">
        <w:rPr>
          <w:rFonts w:asciiTheme="minorHAnsi" w:hAnsiTheme="minorHAnsi" w:cstheme="minorHAnsi"/>
          <w:spacing w:val="1"/>
        </w:rPr>
        <w:t xml:space="preserve"> </w:t>
      </w:r>
      <w:r w:rsidRPr="00F85C1D">
        <w:rPr>
          <w:rFonts w:asciiTheme="minorHAnsi" w:hAnsiTheme="minorHAnsi" w:cstheme="minorHAnsi"/>
          <w:spacing w:val="-1"/>
        </w:rPr>
        <w:t>conformance</w:t>
      </w:r>
      <w:r w:rsidRPr="00F85C1D">
        <w:rPr>
          <w:rFonts w:asciiTheme="minorHAnsi" w:hAnsiTheme="minorHAnsi" w:cstheme="minorHAnsi"/>
          <w:spacing w:val="-2"/>
        </w:rPr>
        <w:t xml:space="preserve"> </w:t>
      </w:r>
      <w:r w:rsidRPr="00F85C1D">
        <w:rPr>
          <w:rFonts w:asciiTheme="minorHAnsi" w:hAnsiTheme="minorHAnsi" w:cstheme="minorHAnsi"/>
        </w:rPr>
        <w:t>to</w:t>
      </w:r>
      <w:r w:rsidRPr="00F85C1D">
        <w:rPr>
          <w:rFonts w:asciiTheme="minorHAnsi" w:hAnsiTheme="minorHAnsi" w:cstheme="minorHAnsi"/>
          <w:spacing w:val="-1"/>
        </w:rPr>
        <w:t xml:space="preserve"> the</w:t>
      </w:r>
      <w:r w:rsidRPr="00F85C1D">
        <w:rPr>
          <w:rFonts w:asciiTheme="minorHAnsi" w:hAnsiTheme="minorHAnsi" w:cstheme="minorHAnsi"/>
          <w:spacing w:val="-2"/>
        </w:rPr>
        <w:t xml:space="preserve"> </w:t>
      </w:r>
      <w:r w:rsidR="003877A2" w:rsidRPr="00F85C1D">
        <w:rPr>
          <w:rFonts w:asciiTheme="minorHAnsi" w:hAnsiTheme="minorHAnsi" w:cstheme="minorHAnsi"/>
          <w:spacing w:val="-1"/>
        </w:rPr>
        <w:t>c</w:t>
      </w:r>
      <w:r w:rsidR="0071493F" w:rsidRPr="00F85C1D">
        <w:rPr>
          <w:rFonts w:asciiTheme="minorHAnsi" w:hAnsiTheme="minorHAnsi" w:cstheme="minorHAnsi"/>
          <w:spacing w:val="-1"/>
        </w:rPr>
        <w:t>ontract</w:t>
      </w:r>
      <w:r w:rsidRPr="00F85C1D">
        <w:rPr>
          <w:rFonts w:asciiTheme="minorHAnsi" w:hAnsiTheme="minorHAnsi" w:cstheme="minorHAnsi"/>
          <w:spacing w:val="1"/>
        </w:rPr>
        <w:t xml:space="preserve"> </w:t>
      </w:r>
      <w:r w:rsidRPr="00F85C1D">
        <w:rPr>
          <w:rFonts w:asciiTheme="minorHAnsi" w:hAnsiTheme="minorHAnsi" w:cstheme="minorHAnsi"/>
          <w:spacing w:val="-1"/>
        </w:rPr>
        <w:t>terms.</w:t>
      </w:r>
      <w:r w:rsidRPr="00F85C1D">
        <w:rPr>
          <w:rFonts w:asciiTheme="minorHAnsi" w:hAnsiTheme="minorHAnsi" w:cstheme="minorHAnsi"/>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may</w:t>
      </w:r>
      <w:r w:rsidRPr="00F85C1D">
        <w:rPr>
          <w:rFonts w:asciiTheme="minorHAnsi" w:hAnsiTheme="minorHAnsi" w:cstheme="minorHAnsi"/>
          <w:spacing w:val="1"/>
        </w:rPr>
        <w:t xml:space="preserve"> </w:t>
      </w:r>
      <w:r w:rsidRPr="00F85C1D">
        <w:rPr>
          <w:rFonts w:asciiTheme="minorHAnsi" w:hAnsiTheme="minorHAnsi" w:cstheme="minorHAnsi"/>
          <w:spacing w:val="-1"/>
        </w:rPr>
        <w:t>perform</w:t>
      </w:r>
      <w:r w:rsidRPr="00F85C1D">
        <w:rPr>
          <w:rFonts w:asciiTheme="minorHAnsi" w:hAnsiTheme="minorHAnsi" w:cstheme="minorHAnsi"/>
          <w:spacing w:val="1"/>
        </w:rPr>
        <w:t xml:space="preserve"> </w:t>
      </w:r>
      <w:r w:rsidRPr="00F85C1D">
        <w:rPr>
          <w:rFonts w:asciiTheme="minorHAnsi" w:hAnsiTheme="minorHAnsi" w:cstheme="minorHAnsi"/>
          <w:spacing w:val="-1"/>
        </w:rPr>
        <w:t>this</w:t>
      </w:r>
      <w:r w:rsidRPr="00F85C1D">
        <w:rPr>
          <w:rFonts w:asciiTheme="minorHAnsi" w:hAnsiTheme="minorHAnsi" w:cstheme="minorHAnsi"/>
          <w:spacing w:val="-2"/>
        </w:rPr>
        <w:t xml:space="preserve"> </w:t>
      </w:r>
      <w:r w:rsidRPr="00F85C1D">
        <w:rPr>
          <w:rFonts w:asciiTheme="minorHAnsi" w:hAnsiTheme="minorHAnsi" w:cstheme="minorHAnsi"/>
          <w:spacing w:val="-1"/>
        </w:rPr>
        <w:t>audit</w:t>
      </w:r>
      <w:r w:rsidRPr="00F85C1D">
        <w:rPr>
          <w:rFonts w:asciiTheme="minorHAnsi" w:hAnsiTheme="minorHAnsi" w:cstheme="minorHAnsi"/>
          <w:spacing w:val="1"/>
        </w:rPr>
        <w:t xml:space="preserve"> </w:t>
      </w:r>
      <w:r w:rsidRPr="00F85C1D">
        <w:rPr>
          <w:rFonts w:asciiTheme="minorHAnsi" w:hAnsiTheme="minorHAnsi" w:cstheme="minorHAnsi"/>
          <w:spacing w:val="-1"/>
        </w:rPr>
        <w:t>or</w:t>
      </w:r>
      <w:r w:rsidRPr="00F85C1D">
        <w:rPr>
          <w:rFonts w:asciiTheme="minorHAnsi" w:hAnsiTheme="minorHAnsi" w:cstheme="minorHAnsi"/>
        </w:rPr>
        <w:t xml:space="preserve"> </w:t>
      </w:r>
      <w:r w:rsidRPr="00F85C1D">
        <w:rPr>
          <w:rFonts w:asciiTheme="minorHAnsi" w:hAnsiTheme="minorHAnsi" w:cstheme="minorHAnsi"/>
          <w:spacing w:val="-1"/>
        </w:rPr>
        <w:t>contract</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with </w:t>
      </w:r>
      <w:r w:rsidRPr="00F85C1D">
        <w:rPr>
          <w:rFonts w:asciiTheme="minorHAnsi" w:hAnsiTheme="minorHAnsi" w:cstheme="minorHAnsi"/>
        </w:rPr>
        <w:t xml:space="preserve">a </w:t>
      </w:r>
      <w:r w:rsidRPr="00F85C1D">
        <w:rPr>
          <w:rFonts w:asciiTheme="minorHAnsi" w:hAnsiTheme="minorHAnsi" w:cstheme="minorHAnsi"/>
          <w:spacing w:val="-1"/>
        </w:rPr>
        <w:t>third party at</w:t>
      </w:r>
      <w:r w:rsidRPr="00F85C1D">
        <w:rPr>
          <w:rFonts w:asciiTheme="minorHAnsi" w:hAnsiTheme="minorHAnsi" w:cstheme="minorHAnsi"/>
          <w:spacing w:val="1"/>
        </w:rPr>
        <w:t xml:space="preserve"> </w:t>
      </w:r>
      <w:r w:rsidR="004E7FB6" w:rsidRPr="00F85C1D">
        <w:rPr>
          <w:rFonts w:asciiTheme="minorHAnsi" w:hAnsiTheme="minorHAnsi" w:cstheme="minorHAnsi"/>
          <w:spacing w:val="-1"/>
        </w:rPr>
        <w:t xml:space="preserve">its </w:t>
      </w:r>
      <w:r w:rsidRPr="00F85C1D">
        <w:rPr>
          <w:rFonts w:asciiTheme="minorHAnsi" w:hAnsiTheme="minorHAnsi" w:cstheme="minorHAnsi"/>
          <w:spacing w:val="-1"/>
        </w:rPr>
        <w:t>discretion and at</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’s</w:t>
      </w:r>
      <w:r w:rsidRPr="00F85C1D">
        <w:rPr>
          <w:rFonts w:asciiTheme="minorHAnsi" w:hAnsiTheme="minorHAnsi" w:cstheme="minorHAnsi"/>
        </w:rPr>
        <w:t xml:space="preserve"> </w:t>
      </w:r>
      <w:r w:rsidRPr="00F85C1D">
        <w:rPr>
          <w:rFonts w:asciiTheme="minorHAnsi" w:hAnsiTheme="minorHAnsi" w:cstheme="minorHAnsi"/>
          <w:spacing w:val="-1"/>
        </w:rPr>
        <w:t>expense.</w:t>
      </w:r>
    </w:p>
    <w:p w14:paraId="56628168" w14:textId="5826DC50" w:rsidR="006D3714" w:rsidRPr="00F85C1D" w:rsidRDefault="006D3714" w:rsidP="000F1E86">
      <w:pPr>
        <w:pStyle w:val="BodyText"/>
        <w:numPr>
          <w:ilvl w:val="0"/>
          <w:numId w:val="10"/>
        </w:numPr>
        <w:tabs>
          <w:tab w:val="left" w:pos="341"/>
          <w:tab w:val="left" w:pos="454"/>
        </w:tabs>
        <w:spacing w:before="196" w:after="120" w:line="276" w:lineRule="auto"/>
        <w:ind w:right="139" w:firstLine="0"/>
        <w:rPr>
          <w:rFonts w:asciiTheme="minorHAnsi" w:hAnsiTheme="minorHAnsi" w:cstheme="minorHAnsi"/>
        </w:rPr>
      </w:pPr>
      <w:r w:rsidRPr="00F85C1D">
        <w:rPr>
          <w:rFonts w:asciiTheme="minorHAnsi" w:hAnsiTheme="minorHAnsi" w:cstheme="minorHAnsi"/>
          <w:b/>
          <w:spacing w:val="-1"/>
        </w:rPr>
        <w:t>Data</w:t>
      </w:r>
      <w:r w:rsidRPr="00F85C1D">
        <w:rPr>
          <w:rFonts w:asciiTheme="minorHAnsi" w:hAnsiTheme="minorHAnsi" w:cstheme="minorHAnsi"/>
          <w:b/>
          <w:spacing w:val="-3"/>
        </w:rPr>
        <w:t xml:space="preserve"> </w:t>
      </w:r>
      <w:r w:rsidRPr="00F85C1D">
        <w:rPr>
          <w:rFonts w:asciiTheme="minorHAnsi" w:hAnsiTheme="minorHAnsi" w:cstheme="minorHAnsi"/>
          <w:b/>
          <w:spacing w:val="-1"/>
        </w:rPr>
        <w:t>Center</w:t>
      </w:r>
      <w:r w:rsidRPr="00F85C1D">
        <w:rPr>
          <w:rFonts w:asciiTheme="minorHAnsi" w:hAnsiTheme="minorHAnsi" w:cstheme="minorHAnsi"/>
          <w:b/>
          <w:spacing w:val="1"/>
        </w:rPr>
        <w:t xml:space="preserve"> </w:t>
      </w:r>
      <w:r w:rsidRPr="00F85C1D">
        <w:rPr>
          <w:rFonts w:asciiTheme="minorHAnsi" w:hAnsiTheme="minorHAnsi" w:cstheme="minorHAnsi"/>
          <w:b/>
          <w:spacing w:val="-1"/>
        </w:rPr>
        <w:t>Audit</w:t>
      </w:r>
      <w:r w:rsidRPr="00F85C1D">
        <w:rPr>
          <w:rFonts w:asciiTheme="minorHAnsi" w:hAnsiTheme="minorHAnsi" w:cstheme="minorHAnsi"/>
          <w:spacing w:val="-1"/>
        </w:rPr>
        <w:t>: The</w:t>
      </w:r>
      <w:r w:rsidRPr="00F85C1D">
        <w:rPr>
          <w:rFonts w:asciiTheme="minorHAnsi" w:hAnsiTheme="minorHAnsi" w:cstheme="minorHAnsi"/>
          <w:spacing w:val="-2"/>
        </w:rPr>
        <w:t xml:space="preserve"> </w:t>
      </w:r>
      <w:del w:id="0" w:author="Author">
        <w:r w:rsidR="00F35726" w:rsidDel="00F35726">
          <w:rPr>
            <w:rFonts w:asciiTheme="minorHAnsi" w:hAnsiTheme="minorHAnsi" w:cstheme="minorHAnsi"/>
            <w:spacing w:val="-1"/>
          </w:rPr>
          <w:delText>contractor</w:delText>
        </w:r>
        <w:r w:rsidRPr="00F85C1D" w:rsidDel="00F35726">
          <w:rPr>
            <w:rFonts w:asciiTheme="minorHAnsi" w:hAnsiTheme="minorHAnsi" w:cstheme="minorHAnsi"/>
          </w:rPr>
          <w:delText xml:space="preserve"> </w:delText>
        </w:r>
      </w:del>
      <w:ins w:id="1" w:author="Author">
        <w:r w:rsidR="00F35726">
          <w:rPr>
            <w:rFonts w:asciiTheme="minorHAnsi" w:hAnsiTheme="minorHAnsi" w:cstheme="minorHAnsi"/>
            <w:spacing w:val="-1"/>
          </w:rPr>
          <w:t>contractor’s third-party co-location provider</w:t>
        </w:r>
        <w:r w:rsidR="00F35726" w:rsidRPr="00F85C1D">
          <w:rPr>
            <w:rFonts w:asciiTheme="minorHAnsi" w:hAnsiTheme="minorHAnsi" w:cstheme="minorHAnsi"/>
          </w:rPr>
          <w:t xml:space="preserve"> </w:t>
        </w:r>
      </w:ins>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perform</w:t>
      </w:r>
      <w:r w:rsidRPr="00F85C1D">
        <w:rPr>
          <w:rFonts w:asciiTheme="minorHAnsi" w:hAnsiTheme="minorHAnsi" w:cstheme="minorHAnsi"/>
          <w:spacing w:val="1"/>
        </w:rPr>
        <w:t xml:space="preserve"> </w:t>
      </w:r>
      <w:r w:rsidRPr="00F85C1D">
        <w:rPr>
          <w:rFonts w:asciiTheme="minorHAnsi" w:hAnsiTheme="minorHAnsi" w:cstheme="minorHAnsi"/>
          <w:spacing w:val="-2"/>
        </w:rPr>
        <w:t>an</w:t>
      </w:r>
      <w:r w:rsidR="0073262D" w:rsidRPr="00F85C1D">
        <w:rPr>
          <w:rFonts w:asciiTheme="minorHAnsi" w:hAnsiTheme="minorHAnsi" w:cstheme="minorHAnsi"/>
          <w:spacing w:val="-2"/>
        </w:rPr>
        <w:t xml:space="preserve"> annual</w:t>
      </w:r>
      <w:r w:rsidRPr="00F85C1D">
        <w:rPr>
          <w:rFonts w:asciiTheme="minorHAnsi" w:hAnsiTheme="minorHAnsi" w:cstheme="minorHAnsi"/>
          <w:spacing w:val="-1"/>
        </w:rPr>
        <w:t xml:space="preserve"> independent</w:t>
      </w:r>
      <w:r w:rsidRPr="00F85C1D">
        <w:rPr>
          <w:rFonts w:asciiTheme="minorHAnsi" w:hAnsiTheme="minorHAnsi" w:cstheme="minorHAnsi"/>
          <w:spacing w:val="1"/>
        </w:rPr>
        <w:t xml:space="preserve"> </w:t>
      </w:r>
      <w:r w:rsidRPr="00F85C1D">
        <w:rPr>
          <w:rFonts w:asciiTheme="minorHAnsi" w:hAnsiTheme="minorHAnsi" w:cstheme="minorHAnsi"/>
          <w:spacing w:val="-1"/>
        </w:rPr>
        <w:t>audit</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its</w:t>
      </w:r>
      <w:r w:rsidRPr="00F85C1D">
        <w:rPr>
          <w:rFonts w:asciiTheme="minorHAnsi" w:hAnsiTheme="minorHAnsi" w:cstheme="minorHAnsi"/>
          <w:spacing w:val="-5"/>
        </w:rPr>
        <w:t xml:space="preserve"> </w:t>
      </w:r>
      <w:r w:rsidRPr="00F85C1D">
        <w:rPr>
          <w:rFonts w:asciiTheme="minorHAnsi" w:hAnsiTheme="minorHAnsi" w:cstheme="minorHAnsi"/>
          <w:spacing w:val="-1"/>
        </w:rPr>
        <w:t>data</w:t>
      </w:r>
      <w:r w:rsidRPr="00F85C1D">
        <w:rPr>
          <w:rFonts w:asciiTheme="minorHAnsi" w:hAnsiTheme="minorHAnsi" w:cstheme="minorHAnsi"/>
        </w:rPr>
        <w:t xml:space="preserve"> </w:t>
      </w:r>
      <w:r w:rsidR="0073262D" w:rsidRPr="00F85C1D">
        <w:rPr>
          <w:rFonts w:asciiTheme="minorHAnsi" w:hAnsiTheme="minorHAnsi" w:cstheme="minorHAnsi"/>
          <w:spacing w:val="-1"/>
        </w:rPr>
        <w:t xml:space="preserve">center(s) where Data, State applications, or other State information is maintained. The </w:t>
      </w:r>
      <w:del w:id="2" w:author="Author">
        <w:r w:rsidR="003877A2" w:rsidRPr="00F85C1D" w:rsidDel="00F35726">
          <w:rPr>
            <w:rFonts w:asciiTheme="minorHAnsi" w:hAnsiTheme="minorHAnsi" w:cstheme="minorHAnsi"/>
            <w:spacing w:val="-1"/>
          </w:rPr>
          <w:delText>c</w:delText>
        </w:r>
        <w:r w:rsidR="0073262D" w:rsidRPr="00F85C1D" w:rsidDel="00F35726">
          <w:rPr>
            <w:rFonts w:asciiTheme="minorHAnsi" w:hAnsiTheme="minorHAnsi" w:cstheme="minorHAnsi"/>
            <w:spacing w:val="-1"/>
          </w:rPr>
          <w:delText xml:space="preserve">ontractor </w:delText>
        </w:r>
      </w:del>
      <w:ins w:id="3" w:author="Author">
        <w:r w:rsidR="00F35726">
          <w:rPr>
            <w:rFonts w:asciiTheme="minorHAnsi" w:hAnsiTheme="minorHAnsi" w:cstheme="minorHAnsi"/>
            <w:spacing w:val="-1"/>
          </w:rPr>
          <w:t>contractor’s third-party co-location provider</w:t>
        </w:r>
        <w:r w:rsidR="00F35726" w:rsidRPr="00F85C1D">
          <w:rPr>
            <w:rFonts w:asciiTheme="minorHAnsi" w:hAnsiTheme="minorHAnsi" w:cstheme="minorHAnsi"/>
            <w:spacing w:val="-1"/>
          </w:rPr>
          <w:t xml:space="preserve"> </w:t>
        </w:r>
      </w:ins>
      <w:r w:rsidR="0073262D" w:rsidRPr="00F85C1D">
        <w:rPr>
          <w:rFonts w:asciiTheme="minorHAnsi" w:hAnsiTheme="minorHAnsi" w:cstheme="minorHAnsi"/>
          <w:spacing w:val="-1"/>
        </w:rPr>
        <w:t xml:space="preserve">shall perform this independent audit </w:t>
      </w:r>
      <w:r w:rsidRPr="00F85C1D">
        <w:rPr>
          <w:rFonts w:asciiTheme="minorHAnsi" w:hAnsiTheme="minorHAnsi" w:cstheme="minorHAnsi"/>
          <w:spacing w:val="-1"/>
        </w:rPr>
        <w:t>at</w:t>
      </w:r>
      <w:r w:rsidRPr="00F85C1D">
        <w:rPr>
          <w:rFonts w:asciiTheme="minorHAnsi" w:hAnsiTheme="minorHAnsi" w:cstheme="minorHAnsi"/>
          <w:spacing w:val="1"/>
        </w:rPr>
        <w:t xml:space="preserve"> </w:t>
      </w:r>
      <w:r w:rsidRPr="00F85C1D">
        <w:rPr>
          <w:rFonts w:asciiTheme="minorHAnsi" w:hAnsiTheme="minorHAnsi" w:cstheme="minorHAnsi"/>
          <w:spacing w:val="-1"/>
        </w:rPr>
        <w:t>its</w:t>
      </w:r>
      <w:r w:rsidRPr="00F85C1D">
        <w:rPr>
          <w:rFonts w:asciiTheme="minorHAnsi" w:hAnsiTheme="minorHAnsi" w:cstheme="minorHAnsi"/>
          <w:spacing w:val="-2"/>
        </w:rPr>
        <w:t xml:space="preserve"> </w:t>
      </w:r>
      <w:r w:rsidR="00712EC3" w:rsidRPr="00F85C1D">
        <w:rPr>
          <w:rFonts w:asciiTheme="minorHAnsi" w:hAnsiTheme="minorHAnsi" w:cstheme="minorHAnsi"/>
          <w:spacing w:val="-1"/>
        </w:rPr>
        <w:t>expense</w:t>
      </w:r>
      <w:r w:rsidRPr="00F85C1D">
        <w:rPr>
          <w:rFonts w:asciiTheme="minorHAnsi" w:hAnsiTheme="minorHAnsi" w:cstheme="minorHAnsi"/>
        </w:rPr>
        <w:t xml:space="preserve"> </w:t>
      </w:r>
      <w:r w:rsidRPr="00F85C1D">
        <w:rPr>
          <w:rFonts w:asciiTheme="minorHAnsi" w:hAnsiTheme="minorHAnsi" w:cstheme="minorHAnsi"/>
          <w:spacing w:val="-2"/>
        </w:rPr>
        <w:t>and</w:t>
      </w:r>
      <w:r w:rsidRPr="00F85C1D">
        <w:rPr>
          <w:rFonts w:asciiTheme="minorHAnsi" w:hAnsiTheme="minorHAnsi" w:cstheme="minorHAnsi"/>
          <w:spacing w:val="-1"/>
        </w:rPr>
        <w:t xml:space="preserve"> </w:t>
      </w:r>
      <w:r w:rsidR="00712EC3" w:rsidRPr="00F85C1D">
        <w:rPr>
          <w:rFonts w:asciiTheme="minorHAnsi" w:hAnsiTheme="minorHAnsi" w:cstheme="minorHAnsi"/>
          <w:spacing w:val="-1"/>
        </w:rPr>
        <w:t xml:space="preserve">shall, upon completion, </w:t>
      </w:r>
      <w:r w:rsidRPr="00F85C1D">
        <w:rPr>
          <w:rFonts w:asciiTheme="minorHAnsi" w:hAnsiTheme="minorHAnsi" w:cstheme="minorHAnsi"/>
          <w:spacing w:val="-1"/>
        </w:rPr>
        <w:t>provide</w:t>
      </w:r>
      <w:r w:rsidRPr="00F85C1D">
        <w:rPr>
          <w:rFonts w:asciiTheme="minorHAnsi" w:hAnsiTheme="minorHAnsi" w:cstheme="minorHAnsi"/>
          <w:spacing w:val="-2"/>
        </w:rPr>
        <w:t xml:space="preserve"> </w:t>
      </w:r>
      <w:r w:rsidRPr="00F85C1D">
        <w:rPr>
          <w:rFonts w:asciiTheme="minorHAnsi" w:hAnsiTheme="minorHAnsi" w:cstheme="minorHAnsi"/>
          <w:spacing w:val="-1"/>
        </w:rPr>
        <w:t>an unredacted</w:t>
      </w:r>
      <w:r w:rsidRPr="00F85C1D">
        <w:rPr>
          <w:rFonts w:asciiTheme="minorHAnsi" w:hAnsiTheme="minorHAnsi" w:cstheme="minorHAnsi"/>
          <w:spacing w:val="-3"/>
        </w:rPr>
        <w:t xml:space="preserve"> </w:t>
      </w:r>
      <w:r w:rsidRPr="00F85C1D">
        <w:rPr>
          <w:rFonts w:asciiTheme="minorHAnsi" w:hAnsiTheme="minorHAnsi" w:cstheme="minorHAnsi"/>
          <w:spacing w:val="-1"/>
        </w:rPr>
        <w:t>version</w:t>
      </w:r>
      <w:r w:rsidRPr="00F85C1D">
        <w:rPr>
          <w:rFonts w:asciiTheme="minorHAnsi" w:hAnsiTheme="minorHAnsi" w:cstheme="minorHAnsi"/>
          <w:spacing w:val="-3"/>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0073262D" w:rsidRPr="00F85C1D">
        <w:rPr>
          <w:rFonts w:asciiTheme="minorHAnsi" w:hAnsiTheme="minorHAnsi" w:cstheme="minorHAnsi"/>
          <w:spacing w:val="-1"/>
        </w:rPr>
        <w:t xml:space="preserve"> complete</w:t>
      </w:r>
      <w:r w:rsidRPr="00F85C1D">
        <w:rPr>
          <w:rFonts w:asciiTheme="minorHAnsi" w:hAnsiTheme="minorHAnsi" w:cstheme="minorHAnsi"/>
          <w:spacing w:val="1"/>
        </w:rPr>
        <w:t xml:space="preserve"> </w:t>
      </w:r>
      <w:r w:rsidRPr="00F85C1D">
        <w:rPr>
          <w:rFonts w:asciiTheme="minorHAnsi" w:hAnsiTheme="minorHAnsi" w:cstheme="minorHAnsi"/>
          <w:spacing w:val="-1"/>
        </w:rPr>
        <w:t>audit</w:t>
      </w:r>
      <w:r w:rsidRPr="00F85C1D">
        <w:rPr>
          <w:rFonts w:asciiTheme="minorHAnsi" w:hAnsiTheme="minorHAnsi" w:cstheme="minorHAnsi"/>
          <w:spacing w:val="1"/>
        </w:rPr>
        <w:t xml:space="preserve"> </w:t>
      </w:r>
      <w:r w:rsidRPr="00F85C1D">
        <w:rPr>
          <w:rFonts w:asciiTheme="minorHAnsi" w:hAnsiTheme="minorHAnsi" w:cstheme="minorHAnsi"/>
          <w:spacing w:val="-1"/>
        </w:rPr>
        <w:t>report</w:t>
      </w:r>
      <w:r w:rsidRPr="00F85C1D">
        <w:rPr>
          <w:rFonts w:asciiTheme="minorHAnsi" w:hAnsiTheme="minorHAnsi" w:cstheme="minorHAnsi"/>
          <w:spacing w:val="1"/>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004E7FB6" w:rsidRPr="00F85C1D">
        <w:rPr>
          <w:rFonts w:asciiTheme="minorHAnsi" w:hAnsiTheme="minorHAnsi" w:cstheme="minorHAnsi"/>
        </w:rPr>
        <w:t xml:space="preserve">the </w:t>
      </w:r>
      <w:r w:rsidR="00BC2A3D" w:rsidRPr="00F85C1D">
        <w:rPr>
          <w:rFonts w:asciiTheme="minorHAnsi" w:hAnsiTheme="minorHAnsi" w:cstheme="minorHAnsi"/>
          <w:spacing w:val="-1"/>
        </w:rPr>
        <w:t>State</w:t>
      </w:r>
      <w:r w:rsidRPr="00F85C1D">
        <w:rPr>
          <w:rFonts w:asciiTheme="minorHAnsi" w:hAnsiTheme="minorHAnsi" w:cstheme="minorHAnsi"/>
          <w:spacing w:val="-1"/>
        </w:rPr>
        <w:t>.</w:t>
      </w:r>
      <w:r w:rsidRPr="00F85C1D">
        <w:rPr>
          <w:rFonts w:asciiTheme="minorHAnsi" w:hAnsiTheme="minorHAnsi" w:cstheme="minorHAnsi"/>
        </w:rPr>
        <w:t xml:space="preserve"> </w:t>
      </w:r>
      <w:r w:rsidR="00673781" w:rsidRPr="00F85C1D">
        <w:rPr>
          <w:rFonts w:asciiTheme="minorHAnsi" w:hAnsiTheme="minorHAnsi" w:cstheme="minorHAnsi"/>
        </w:rPr>
        <w:t>(</w:t>
      </w:r>
      <w:r w:rsidRPr="00F85C1D">
        <w:rPr>
          <w:rFonts w:asciiTheme="minorHAnsi" w:hAnsiTheme="minorHAnsi" w:cstheme="minorHAnsi"/>
          <w:spacing w:val="-2"/>
        </w:rPr>
        <w:t>The</w:t>
      </w:r>
      <w:r w:rsidRPr="00F85C1D">
        <w:rPr>
          <w:rFonts w:asciiTheme="minorHAnsi" w:hAnsiTheme="minorHAnsi" w:cstheme="minorHAnsi"/>
          <w:spacing w:val="1"/>
        </w:rPr>
        <w:t xml:space="preserve"> </w:t>
      </w:r>
      <w:del w:id="4" w:author="Author">
        <w:r w:rsidR="003877A2" w:rsidRPr="00F85C1D" w:rsidDel="00F35726">
          <w:rPr>
            <w:rFonts w:asciiTheme="minorHAnsi" w:hAnsiTheme="minorHAnsi" w:cstheme="minorHAnsi"/>
            <w:spacing w:val="-1"/>
          </w:rPr>
          <w:delText>c</w:delText>
        </w:r>
        <w:r w:rsidRPr="00F85C1D" w:rsidDel="00F35726">
          <w:rPr>
            <w:rFonts w:asciiTheme="minorHAnsi" w:hAnsiTheme="minorHAnsi" w:cstheme="minorHAnsi"/>
            <w:spacing w:val="-1"/>
          </w:rPr>
          <w:delText>ontractor</w:delText>
        </w:r>
        <w:r w:rsidRPr="00F85C1D" w:rsidDel="00F35726">
          <w:rPr>
            <w:rFonts w:asciiTheme="minorHAnsi" w:hAnsiTheme="minorHAnsi" w:cstheme="minorHAnsi"/>
            <w:spacing w:val="-3"/>
          </w:rPr>
          <w:delText xml:space="preserve"> </w:delText>
        </w:r>
      </w:del>
      <w:ins w:id="5" w:author="Author">
        <w:r w:rsidR="00F35726">
          <w:rPr>
            <w:rFonts w:asciiTheme="minorHAnsi" w:hAnsiTheme="minorHAnsi" w:cstheme="minorHAnsi"/>
            <w:spacing w:val="-1"/>
          </w:rPr>
          <w:t>contractor’s third-party co-location provider</w:t>
        </w:r>
        <w:r w:rsidR="00F35726" w:rsidRPr="00F85C1D">
          <w:rPr>
            <w:rFonts w:asciiTheme="minorHAnsi" w:hAnsiTheme="minorHAnsi" w:cstheme="minorHAnsi"/>
            <w:spacing w:val="-3"/>
          </w:rPr>
          <w:t xml:space="preserve"> </w:t>
        </w:r>
      </w:ins>
      <w:r w:rsidRPr="00F85C1D">
        <w:rPr>
          <w:rFonts w:asciiTheme="minorHAnsi" w:hAnsiTheme="minorHAnsi" w:cstheme="minorHAnsi"/>
          <w:spacing w:val="-1"/>
        </w:rPr>
        <w:t>may</w:t>
      </w:r>
      <w:r w:rsidRPr="00F85C1D">
        <w:rPr>
          <w:rFonts w:asciiTheme="minorHAnsi" w:hAnsiTheme="minorHAnsi" w:cstheme="minorHAnsi"/>
          <w:spacing w:val="1"/>
        </w:rPr>
        <w:t xml:space="preserve"> </w:t>
      </w:r>
      <w:r w:rsidR="00712EC3" w:rsidRPr="00F85C1D">
        <w:rPr>
          <w:rFonts w:asciiTheme="minorHAnsi" w:hAnsiTheme="minorHAnsi" w:cstheme="minorHAnsi"/>
          <w:spacing w:val="-1"/>
        </w:rPr>
        <w:t>redact</w:t>
      </w:r>
      <w:r w:rsidRPr="00F85C1D">
        <w:rPr>
          <w:rFonts w:asciiTheme="minorHAnsi" w:hAnsiTheme="minorHAnsi" w:cstheme="minorHAnsi"/>
          <w:spacing w:val="1"/>
        </w:rPr>
        <w:t xml:space="preserve"> </w:t>
      </w:r>
      <w:r w:rsidRPr="00F85C1D">
        <w:rPr>
          <w:rFonts w:asciiTheme="minorHAnsi" w:hAnsiTheme="minorHAnsi" w:cstheme="minorHAnsi"/>
          <w:spacing w:val="-1"/>
        </w:rPr>
        <w:t>its</w:t>
      </w:r>
      <w:r w:rsidRPr="00F85C1D">
        <w:rPr>
          <w:rFonts w:asciiTheme="minorHAnsi" w:hAnsiTheme="minorHAnsi" w:cstheme="minorHAnsi"/>
        </w:rPr>
        <w:t xml:space="preserve"> </w:t>
      </w:r>
      <w:r w:rsidRPr="00F85C1D">
        <w:rPr>
          <w:rFonts w:asciiTheme="minorHAnsi" w:hAnsiTheme="minorHAnsi" w:cstheme="minorHAnsi"/>
          <w:spacing w:val="-1"/>
        </w:rPr>
        <w:t xml:space="preserve">proprietary information from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Pr="00F85C1D">
        <w:rPr>
          <w:rFonts w:asciiTheme="minorHAnsi" w:hAnsiTheme="minorHAnsi" w:cstheme="minorHAnsi"/>
          <w:spacing w:val="-1"/>
        </w:rPr>
        <w:t>unredacted version</w:t>
      </w:r>
      <w:r w:rsidR="00673781" w:rsidRPr="00F85C1D">
        <w:rPr>
          <w:rFonts w:asciiTheme="minorHAnsi" w:hAnsiTheme="minorHAnsi" w:cstheme="minorHAnsi"/>
          <w:spacing w:val="-1"/>
        </w:rPr>
        <w:t>, however</w:t>
      </w:r>
      <w:r w:rsidRPr="00F85C1D">
        <w:rPr>
          <w:rFonts w:asciiTheme="minorHAnsi" w:hAnsiTheme="minorHAnsi" w:cstheme="minorHAnsi"/>
          <w:spacing w:val="-1"/>
        </w:rPr>
        <w:t>.</w:t>
      </w:r>
      <w:r w:rsidR="00E8244D" w:rsidRPr="00F85C1D">
        <w:rPr>
          <w:rFonts w:asciiTheme="minorHAnsi" w:hAnsiTheme="minorHAnsi" w:cstheme="minorHAnsi"/>
          <w:spacing w:val="-1"/>
        </w:rPr>
        <w:t xml:space="preserve">) </w:t>
      </w:r>
      <w:r w:rsidRPr="00F85C1D">
        <w:rPr>
          <w:rFonts w:asciiTheme="minorHAnsi" w:hAnsiTheme="minorHAnsi" w:cstheme="minorHAnsi"/>
        </w:rPr>
        <w:t xml:space="preserve">A </w:t>
      </w:r>
      <w:r w:rsidRPr="00F85C1D">
        <w:rPr>
          <w:rFonts w:asciiTheme="minorHAnsi" w:hAnsiTheme="minorHAnsi" w:cstheme="minorHAnsi"/>
          <w:spacing w:val="-1"/>
        </w:rPr>
        <w:t>Service</w:t>
      </w:r>
      <w:r w:rsidRPr="00F85C1D">
        <w:rPr>
          <w:rFonts w:asciiTheme="minorHAnsi" w:hAnsiTheme="minorHAnsi" w:cstheme="minorHAnsi"/>
          <w:spacing w:val="1"/>
        </w:rPr>
        <w:t xml:space="preserve"> </w:t>
      </w:r>
      <w:r w:rsidRPr="00F85C1D">
        <w:rPr>
          <w:rFonts w:asciiTheme="minorHAnsi" w:hAnsiTheme="minorHAnsi" w:cstheme="minorHAnsi"/>
          <w:spacing w:val="-1"/>
        </w:rPr>
        <w:t>Organization Control</w:t>
      </w:r>
      <w:r w:rsidRPr="00F85C1D">
        <w:rPr>
          <w:rFonts w:asciiTheme="minorHAnsi" w:hAnsiTheme="minorHAnsi" w:cstheme="minorHAnsi"/>
        </w:rPr>
        <w:t xml:space="preserve"> </w:t>
      </w:r>
      <w:r w:rsidRPr="00F85C1D">
        <w:rPr>
          <w:rFonts w:asciiTheme="minorHAnsi" w:hAnsiTheme="minorHAnsi" w:cstheme="minorHAnsi"/>
          <w:spacing w:val="-1"/>
        </w:rPr>
        <w:t>(SOC)</w:t>
      </w:r>
      <w:r w:rsidRPr="00F85C1D">
        <w:rPr>
          <w:rFonts w:asciiTheme="minorHAnsi" w:hAnsiTheme="minorHAnsi" w:cstheme="minorHAnsi"/>
          <w:spacing w:val="-2"/>
        </w:rPr>
        <w:t xml:space="preserve"> </w:t>
      </w:r>
      <w:r w:rsidRPr="00F85C1D">
        <w:rPr>
          <w:rFonts w:asciiTheme="minorHAnsi" w:hAnsiTheme="minorHAnsi" w:cstheme="minorHAnsi"/>
        </w:rPr>
        <w:t>2</w:t>
      </w:r>
      <w:r w:rsidRPr="00F85C1D">
        <w:rPr>
          <w:rFonts w:asciiTheme="minorHAnsi" w:hAnsiTheme="minorHAnsi" w:cstheme="minorHAnsi"/>
          <w:spacing w:val="1"/>
        </w:rPr>
        <w:t xml:space="preserve"> </w:t>
      </w:r>
      <w:r w:rsidRPr="00F85C1D">
        <w:rPr>
          <w:rFonts w:asciiTheme="minorHAnsi" w:hAnsiTheme="minorHAnsi" w:cstheme="minorHAnsi"/>
          <w:spacing w:val="-1"/>
        </w:rPr>
        <w:t>audit</w:t>
      </w:r>
      <w:r w:rsidRPr="00F85C1D">
        <w:rPr>
          <w:rFonts w:asciiTheme="minorHAnsi" w:hAnsiTheme="minorHAnsi" w:cstheme="minorHAnsi"/>
          <w:spacing w:val="1"/>
        </w:rPr>
        <w:t xml:space="preserve"> </w:t>
      </w:r>
      <w:r w:rsidRPr="00F85C1D">
        <w:rPr>
          <w:rFonts w:asciiTheme="minorHAnsi" w:hAnsiTheme="minorHAnsi" w:cstheme="minorHAnsi"/>
          <w:spacing w:val="-1"/>
        </w:rPr>
        <w:t>report</w:t>
      </w:r>
      <w:r w:rsidRPr="00F85C1D">
        <w:rPr>
          <w:rFonts w:asciiTheme="minorHAnsi" w:hAnsiTheme="minorHAnsi" w:cstheme="minorHAnsi"/>
          <w:spacing w:val="1"/>
        </w:rPr>
        <w:t xml:space="preserve"> </w:t>
      </w:r>
      <w:r w:rsidRPr="00F85C1D">
        <w:rPr>
          <w:rFonts w:asciiTheme="minorHAnsi" w:hAnsiTheme="minorHAnsi" w:cstheme="minorHAnsi"/>
          <w:spacing w:val="-1"/>
        </w:rPr>
        <w:t>or</w:t>
      </w:r>
      <w:r w:rsidRPr="00F85C1D">
        <w:rPr>
          <w:rFonts w:asciiTheme="minorHAnsi" w:hAnsiTheme="minorHAnsi" w:cstheme="minorHAnsi"/>
          <w:spacing w:val="-2"/>
        </w:rPr>
        <w:t xml:space="preserve"> </w:t>
      </w:r>
      <w:r w:rsidRPr="00F85C1D">
        <w:rPr>
          <w:rFonts w:asciiTheme="minorHAnsi" w:hAnsiTheme="minorHAnsi" w:cstheme="minorHAnsi"/>
          <w:spacing w:val="-1"/>
        </w:rPr>
        <w:t>equivalent</w:t>
      </w:r>
      <w:r w:rsidR="0073262D" w:rsidRPr="00F85C1D">
        <w:rPr>
          <w:rFonts w:asciiTheme="minorHAnsi" w:hAnsiTheme="minorHAnsi" w:cstheme="minorHAnsi"/>
          <w:spacing w:val="-1"/>
        </w:rPr>
        <w:t xml:space="preserve"> approved by the Indiana Office of Technology</w:t>
      </w:r>
      <w:r w:rsidRPr="00F85C1D">
        <w:rPr>
          <w:rFonts w:asciiTheme="minorHAnsi" w:hAnsiTheme="minorHAnsi" w:cstheme="minorHAnsi"/>
          <w:spacing w:val="1"/>
        </w:rPr>
        <w:t xml:space="preserve"> </w:t>
      </w:r>
      <w:r w:rsidRPr="00F85C1D">
        <w:rPr>
          <w:rFonts w:asciiTheme="minorHAnsi" w:hAnsiTheme="minorHAnsi" w:cstheme="minorHAnsi"/>
          <w:spacing w:val="-1"/>
        </w:rPr>
        <w:t>sets</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minimum level</w:t>
      </w:r>
      <w:r w:rsidRPr="00F85C1D">
        <w:rPr>
          <w:rFonts w:asciiTheme="minorHAnsi" w:hAnsiTheme="minorHAnsi" w:cstheme="minorHAnsi"/>
          <w:spacing w:val="-3"/>
        </w:rPr>
        <w:t xml:space="preserve"> </w:t>
      </w:r>
      <w:r w:rsidR="004E7FB6" w:rsidRPr="00F85C1D">
        <w:rPr>
          <w:rFonts w:asciiTheme="minorHAnsi" w:hAnsiTheme="minorHAnsi" w:cstheme="minorHAnsi"/>
        </w:rPr>
        <w:t xml:space="preserve">of a </w:t>
      </w:r>
      <w:r w:rsidRPr="00F85C1D">
        <w:rPr>
          <w:rFonts w:asciiTheme="minorHAnsi" w:hAnsiTheme="minorHAnsi" w:cstheme="minorHAnsi"/>
          <w:spacing w:val="-1"/>
        </w:rPr>
        <w:t>third-party</w:t>
      </w:r>
      <w:r w:rsidRPr="00F85C1D">
        <w:rPr>
          <w:rFonts w:asciiTheme="minorHAnsi" w:hAnsiTheme="minorHAnsi" w:cstheme="minorHAnsi"/>
          <w:spacing w:val="1"/>
        </w:rPr>
        <w:t xml:space="preserve"> </w:t>
      </w:r>
      <w:r w:rsidRPr="00F85C1D">
        <w:rPr>
          <w:rFonts w:asciiTheme="minorHAnsi" w:hAnsiTheme="minorHAnsi" w:cstheme="minorHAnsi"/>
          <w:spacing w:val="-1"/>
        </w:rPr>
        <w:t>audit.</w:t>
      </w:r>
    </w:p>
    <w:p w14:paraId="06C197C9" w14:textId="3893F60E" w:rsidR="00712EC3" w:rsidRPr="00F85C1D" w:rsidRDefault="00712EC3" w:rsidP="000F1E86">
      <w:pPr>
        <w:pStyle w:val="BodyText"/>
        <w:tabs>
          <w:tab w:val="left" w:pos="341"/>
        </w:tabs>
        <w:spacing w:before="196" w:after="120" w:line="276" w:lineRule="auto"/>
        <w:ind w:left="119" w:right="139"/>
        <w:rPr>
          <w:rFonts w:asciiTheme="minorHAnsi" w:hAnsiTheme="minorHAnsi" w:cstheme="minorHAnsi"/>
          <w:spacing w:val="-1"/>
        </w:rPr>
      </w:pPr>
      <w:r w:rsidRPr="00F85C1D">
        <w:rPr>
          <w:rFonts w:asciiTheme="minorHAnsi" w:hAnsiTheme="minorHAnsi" w:cstheme="minorHAnsi"/>
          <w:spacing w:val="-1"/>
        </w:rPr>
        <w:t xml:space="preserve">The State may perform an annual audit of </w:t>
      </w:r>
      <w:r w:rsidR="003877A2" w:rsidRPr="00F85C1D">
        <w:rPr>
          <w:rFonts w:asciiTheme="minorHAnsi" w:hAnsiTheme="minorHAnsi" w:cstheme="minorHAnsi"/>
          <w:spacing w:val="-1"/>
        </w:rPr>
        <w:t>c</w:t>
      </w:r>
      <w:r w:rsidRPr="00F85C1D">
        <w:rPr>
          <w:rFonts w:asciiTheme="minorHAnsi" w:hAnsiTheme="minorHAnsi" w:cstheme="minorHAnsi"/>
          <w:spacing w:val="-1"/>
        </w:rPr>
        <w:t>ontractor’s data center</w:t>
      </w:r>
      <w:r w:rsidR="00240EF7" w:rsidRPr="00F85C1D">
        <w:rPr>
          <w:rFonts w:asciiTheme="minorHAnsi" w:hAnsiTheme="minorHAnsi" w:cstheme="minorHAnsi"/>
          <w:spacing w:val="-1"/>
        </w:rPr>
        <w:t>(</w:t>
      </w:r>
      <w:r w:rsidRPr="00F85C1D">
        <w:rPr>
          <w:rFonts w:asciiTheme="minorHAnsi" w:hAnsiTheme="minorHAnsi" w:cstheme="minorHAnsi"/>
          <w:spacing w:val="-1"/>
        </w:rPr>
        <w:t>s</w:t>
      </w:r>
      <w:r w:rsidR="00240EF7" w:rsidRPr="00F85C1D">
        <w:rPr>
          <w:rFonts w:asciiTheme="minorHAnsi" w:hAnsiTheme="minorHAnsi" w:cstheme="minorHAnsi"/>
          <w:spacing w:val="-1"/>
        </w:rPr>
        <w:t>)</w:t>
      </w:r>
      <w:r w:rsidR="00636D6C" w:rsidRPr="00F85C1D">
        <w:rPr>
          <w:rFonts w:asciiTheme="minorHAnsi" w:hAnsiTheme="minorHAnsi" w:cstheme="minorHAnsi"/>
          <w:spacing w:val="-1"/>
        </w:rPr>
        <w:t xml:space="preserve"> where D</w:t>
      </w:r>
      <w:r w:rsidRPr="00F85C1D">
        <w:rPr>
          <w:rFonts w:asciiTheme="minorHAnsi" w:hAnsiTheme="minorHAnsi" w:cstheme="minorHAnsi"/>
          <w:spacing w:val="-1"/>
        </w:rPr>
        <w:t xml:space="preserve">ata, </w:t>
      </w:r>
      <w:r w:rsidR="0073262D" w:rsidRPr="00F85C1D">
        <w:rPr>
          <w:rFonts w:asciiTheme="minorHAnsi" w:hAnsiTheme="minorHAnsi" w:cstheme="minorHAnsi"/>
          <w:spacing w:val="-1"/>
        </w:rPr>
        <w:t xml:space="preserve">State </w:t>
      </w:r>
      <w:r w:rsidRPr="00F85C1D">
        <w:rPr>
          <w:rFonts w:asciiTheme="minorHAnsi" w:hAnsiTheme="minorHAnsi" w:cstheme="minorHAnsi"/>
          <w:spacing w:val="-1"/>
        </w:rPr>
        <w:t xml:space="preserve">applications, or other </w:t>
      </w:r>
      <w:r w:rsidR="0073262D" w:rsidRPr="00F85C1D">
        <w:rPr>
          <w:rFonts w:asciiTheme="minorHAnsi" w:hAnsiTheme="minorHAnsi" w:cstheme="minorHAnsi"/>
          <w:spacing w:val="-1"/>
        </w:rPr>
        <w:t xml:space="preserve">State </w:t>
      </w:r>
      <w:r w:rsidRPr="00F85C1D">
        <w:rPr>
          <w:rFonts w:asciiTheme="minorHAnsi" w:hAnsiTheme="minorHAnsi" w:cstheme="minorHAnsi"/>
          <w:spacing w:val="-1"/>
        </w:rPr>
        <w:t>information is maintained.</w:t>
      </w:r>
      <w:r w:rsidR="001011CA" w:rsidRPr="00F85C1D">
        <w:rPr>
          <w:rFonts w:asciiTheme="minorHAnsi" w:hAnsiTheme="minorHAnsi" w:cstheme="minorHAnsi"/>
          <w:spacing w:val="-1"/>
        </w:rPr>
        <w:t xml:space="preserve"> The audit</w:t>
      </w:r>
      <w:r w:rsidR="00240EF7" w:rsidRPr="00F85C1D">
        <w:rPr>
          <w:rFonts w:asciiTheme="minorHAnsi" w:hAnsiTheme="minorHAnsi" w:cstheme="minorHAnsi"/>
          <w:spacing w:val="-1"/>
        </w:rPr>
        <w:t xml:space="preserve"> may take place onsite or remotely, at the State’s </w:t>
      </w:r>
      <w:r w:rsidR="00240EF7" w:rsidRPr="00F85C1D">
        <w:rPr>
          <w:rFonts w:asciiTheme="minorHAnsi" w:hAnsiTheme="minorHAnsi" w:cstheme="minorHAnsi"/>
          <w:spacing w:val="-1"/>
        </w:rPr>
        <w:lastRenderedPageBreak/>
        <w:t>discretion.</w:t>
      </w:r>
      <w:r w:rsidRPr="00F85C1D">
        <w:rPr>
          <w:rFonts w:asciiTheme="minorHAnsi" w:hAnsiTheme="minorHAnsi" w:cstheme="minorHAnsi"/>
          <w:spacing w:val="-1"/>
        </w:rPr>
        <w:t xml:space="preserve"> The State shall provide</w:t>
      </w:r>
      <w:r w:rsidR="00160B61" w:rsidRPr="00F85C1D">
        <w:rPr>
          <w:rFonts w:asciiTheme="minorHAnsi" w:hAnsiTheme="minorHAnsi" w:cstheme="minorHAnsi"/>
          <w:spacing w:val="-1"/>
        </w:rPr>
        <w:t xml:space="preserve"> to </w:t>
      </w:r>
      <w:r w:rsidR="003877A2" w:rsidRPr="00F85C1D">
        <w:rPr>
          <w:rFonts w:asciiTheme="minorHAnsi" w:hAnsiTheme="minorHAnsi" w:cstheme="minorHAnsi"/>
          <w:spacing w:val="-1"/>
        </w:rPr>
        <w:t>c</w:t>
      </w:r>
      <w:r w:rsidR="00160B61" w:rsidRPr="00F85C1D">
        <w:rPr>
          <w:rFonts w:asciiTheme="minorHAnsi" w:hAnsiTheme="minorHAnsi" w:cstheme="minorHAnsi"/>
          <w:spacing w:val="-1"/>
        </w:rPr>
        <w:t>ontractor</w:t>
      </w:r>
      <w:r w:rsidRPr="00F85C1D">
        <w:rPr>
          <w:rFonts w:asciiTheme="minorHAnsi" w:hAnsiTheme="minorHAnsi" w:cstheme="minorHAnsi"/>
          <w:spacing w:val="-1"/>
        </w:rPr>
        <w:t xml:space="preserve"> thirty (30) days’ </w:t>
      </w:r>
      <w:r w:rsidR="00160B61" w:rsidRPr="00F85C1D">
        <w:rPr>
          <w:rFonts w:asciiTheme="minorHAnsi" w:hAnsiTheme="minorHAnsi" w:cstheme="minorHAnsi"/>
          <w:spacing w:val="-1"/>
        </w:rPr>
        <w:t xml:space="preserve">advance </w:t>
      </w:r>
      <w:r w:rsidRPr="00F85C1D">
        <w:rPr>
          <w:rFonts w:asciiTheme="minorHAnsi" w:hAnsiTheme="minorHAnsi" w:cstheme="minorHAnsi"/>
          <w:spacing w:val="-1"/>
        </w:rPr>
        <w:t>notice prior to the audi</w:t>
      </w:r>
      <w:r w:rsidR="001011CA" w:rsidRPr="00F85C1D">
        <w:rPr>
          <w:rFonts w:asciiTheme="minorHAnsi" w:hAnsiTheme="minorHAnsi" w:cstheme="minorHAnsi"/>
          <w:spacing w:val="-1"/>
        </w:rPr>
        <w:t>t</w:t>
      </w:r>
      <w:r w:rsidRPr="00F85C1D">
        <w:rPr>
          <w:rFonts w:asciiTheme="minorHAnsi" w:hAnsiTheme="minorHAnsi" w:cstheme="minorHAnsi"/>
          <w:spacing w:val="-1"/>
        </w:rPr>
        <w:t xml:space="preserve">. The </w:t>
      </w:r>
      <w:r w:rsidR="003877A2" w:rsidRPr="00F85C1D">
        <w:rPr>
          <w:rFonts w:asciiTheme="minorHAnsi" w:hAnsiTheme="minorHAnsi" w:cstheme="minorHAnsi"/>
          <w:spacing w:val="-1"/>
        </w:rPr>
        <w:t>c</w:t>
      </w:r>
      <w:r w:rsidRPr="00F85C1D">
        <w:rPr>
          <w:rFonts w:asciiTheme="minorHAnsi" w:hAnsiTheme="minorHAnsi" w:cstheme="minorHAnsi"/>
          <w:spacing w:val="-1"/>
        </w:rPr>
        <w:t>ontractor will make reasonable efforts to facilitate the audit</w:t>
      </w:r>
      <w:r w:rsidR="00240EF7" w:rsidRPr="00F85C1D">
        <w:rPr>
          <w:rFonts w:asciiTheme="minorHAnsi" w:hAnsiTheme="minorHAnsi" w:cstheme="minorHAnsi"/>
          <w:spacing w:val="-1"/>
        </w:rPr>
        <w:t xml:space="preserve"> </w:t>
      </w:r>
      <w:r w:rsidRPr="00F85C1D">
        <w:rPr>
          <w:rFonts w:asciiTheme="minorHAnsi" w:hAnsiTheme="minorHAnsi" w:cstheme="minorHAnsi"/>
          <w:spacing w:val="-1"/>
        </w:rPr>
        <w:t>and will make</w:t>
      </w:r>
      <w:r w:rsidR="00595CD4" w:rsidRPr="00F85C1D">
        <w:rPr>
          <w:rFonts w:asciiTheme="minorHAnsi" w:hAnsiTheme="minorHAnsi" w:cstheme="minorHAnsi"/>
          <w:spacing w:val="-1"/>
        </w:rPr>
        <w:t xml:space="preserve"> available</w:t>
      </w:r>
      <w:r w:rsidR="00E97522" w:rsidRPr="00F85C1D">
        <w:rPr>
          <w:rFonts w:asciiTheme="minorHAnsi" w:hAnsiTheme="minorHAnsi" w:cstheme="minorHAnsi"/>
          <w:spacing w:val="-1"/>
        </w:rPr>
        <w:t xml:space="preserve"> to the State </w:t>
      </w:r>
      <w:r w:rsidRPr="00F85C1D">
        <w:rPr>
          <w:rFonts w:asciiTheme="minorHAnsi" w:hAnsiTheme="minorHAnsi" w:cstheme="minorHAnsi"/>
          <w:spacing w:val="-1"/>
        </w:rPr>
        <w:t>members of its staff</w:t>
      </w:r>
      <w:r w:rsidR="00E97522" w:rsidRPr="00F85C1D">
        <w:rPr>
          <w:rFonts w:asciiTheme="minorHAnsi" w:hAnsiTheme="minorHAnsi" w:cstheme="minorHAnsi"/>
          <w:spacing w:val="-1"/>
        </w:rPr>
        <w:t xml:space="preserve"> </w:t>
      </w:r>
      <w:r w:rsidRPr="00F85C1D">
        <w:rPr>
          <w:rFonts w:asciiTheme="minorHAnsi" w:hAnsiTheme="minorHAnsi" w:cstheme="minorHAnsi"/>
          <w:spacing w:val="-1"/>
        </w:rPr>
        <w:t>during the audit. The State may contract with a third party to conduct the audit at its discretion and at the State’s expense.</w:t>
      </w:r>
      <w:r w:rsidR="001011CA" w:rsidRPr="00F85C1D">
        <w:rPr>
          <w:rFonts w:asciiTheme="minorHAnsi" w:hAnsiTheme="minorHAnsi" w:cstheme="minorHAnsi"/>
          <w:spacing w:val="-1"/>
        </w:rPr>
        <w:t xml:space="preserve"> If the </w:t>
      </w:r>
      <w:r w:rsidR="003877A2" w:rsidRPr="00F85C1D">
        <w:rPr>
          <w:rFonts w:asciiTheme="minorHAnsi" w:hAnsiTheme="minorHAnsi" w:cstheme="minorHAnsi"/>
          <w:spacing w:val="-1"/>
        </w:rPr>
        <w:t>c</w:t>
      </w:r>
      <w:r w:rsidR="001011CA" w:rsidRPr="00F85C1D">
        <w:rPr>
          <w:rFonts w:asciiTheme="minorHAnsi" w:hAnsiTheme="minorHAnsi" w:cstheme="minorHAnsi"/>
          <w:spacing w:val="-1"/>
        </w:rPr>
        <w:t>ontractor maintains Data</w:t>
      </w:r>
      <w:r w:rsidR="00E97522" w:rsidRPr="00F85C1D">
        <w:rPr>
          <w:rFonts w:asciiTheme="minorHAnsi" w:hAnsiTheme="minorHAnsi" w:cstheme="minorHAnsi"/>
          <w:spacing w:val="-1"/>
        </w:rPr>
        <w:t>, State applications, or other State information</w:t>
      </w:r>
      <w:r w:rsidR="001011CA" w:rsidRPr="00F85C1D">
        <w:rPr>
          <w:rFonts w:asciiTheme="minorHAnsi" w:hAnsiTheme="minorHAnsi" w:cstheme="minorHAnsi"/>
          <w:spacing w:val="-1"/>
        </w:rPr>
        <w:t xml:space="preserve"> at multiple data centers, the State may perform an annual audit of each data center</w:t>
      </w:r>
      <w:del w:id="6" w:author="Author">
        <w:r w:rsidR="001011CA" w:rsidRPr="00F85C1D" w:rsidDel="00F35726">
          <w:rPr>
            <w:rFonts w:asciiTheme="minorHAnsi" w:hAnsiTheme="minorHAnsi" w:cstheme="minorHAnsi"/>
            <w:spacing w:val="-1"/>
          </w:rPr>
          <w:delText>.</w:delText>
        </w:r>
      </w:del>
      <w:ins w:id="7" w:author="Author">
        <w:r w:rsidR="00F35726">
          <w:rPr>
            <w:rFonts w:asciiTheme="minorHAnsi" w:hAnsiTheme="minorHAnsi" w:cstheme="minorHAnsi"/>
            <w:spacing w:val="-1"/>
          </w:rPr>
          <w:t>, at the State’s cost.</w:t>
        </w:r>
      </w:ins>
    </w:p>
    <w:p w14:paraId="460E406C" w14:textId="7A6CA035" w:rsidR="00E8244D" w:rsidRPr="00F85C1D" w:rsidRDefault="00E8244D" w:rsidP="00ED1A42">
      <w:pPr>
        <w:pStyle w:val="BodyText"/>
        <w:tabs>
          <w:tab w:val="left" w:pos="341"/>
        </w:tabs>
        <w:spacing w:before="196" w:after="120" w:line="276" w:lineRule="auto"/>
        <w:ind w:left="119" w:right="139"/>
        <w:rPr>
          <w:rFonts w:asciiTheme="minorHAnsi" w:hAnsiTheme="minorHAnsi" w:cstheme="minorHAnsi"/>
          <w:spacing w:val="-1"/>
        </w:rPr>
      </w:pPr>
      <w:r w:rsidRPr="00F85C1D">
        <w:rPr>
          <w:rFonts w:asciiTheme="minorHAnsi" w:hAnsiTheme="minorHAnsi" w:cstheme="minorHAnsi"/>
          <w:spacing w:val="-1"/>
        </w:rPr>
        <w:t xml:space="preserve">The parties agree that any documents provided to the State under this paragraph shall be deemed a trade secret of contractor and is deemed administrative or technical </w:t>
      </w:r>
      <w:del w:id="8" w:author="Author">
        <w:r w:rsidRPr="00F85C1D" w:rsidDel="00F35726">
          <w:rPr>
            <w:rFonts w:asciiTheme="minorHAnsi" w:hAnsiTheme="minorHAnsi" w:cstheme="minorHAnsi"/>
            <w:spacing w:val="-1"/>
          </w:rPr>
          <w:delText>i</w:delText>
        </w:r>
      </w:del>
      <w:ins w:id="9" w:author="Author">
        <w:r w:rsidR="00F35726">
          <w:rPr>
            <w:rFonts w:asciiTheme="minorHAnsi" w:hAnsiTheme="minorHAnsi" w:cstheme="minorHAnsi"/>
            <w:spacing w:val="-1"/>
          </w:rPr>
          <w:t>I</w:t>
        </w:r>
        <w:r w:rsidR="00F35726">
          <w:rPr>
            <w:rFonts w:asciiTheme="minorHAnsi" w:hAnsiTheme="minorHAnsi" w:cstheme="minorHAnsi"/>
            <w:spacing w:val="-1"/>
          </w:rPr>
          <w:tab/>
        </w:r>
      </w:ins>
      <w:proofErr w:type="spellStart"/>
      <w:r w:rsidRPr="00F85C1D">
        <w:rPr>
          <w:rFonts w:asciiTheme="minorHAnsi" w:hAnsiTheme="minorHAnsi" w:cstheme="minorHAnsi"/>
          <w:spacing w:val="-1"/>
        </w:rPr>
        <w:t>nformation</w:t>
      </w:r>
      <w:proofErr w:type="spellEnd"/>
      <w:r w:rsidRPr="00F85C1D">
        <w:rPr>
          <w:rFonts w:asciiTheme="minorHAnsi" w:hAnsiTheme="minorHAnsi" w:cstheme="minorHAnsi"/>
          <w:spacing w:val="-1"/>
        </w:rPr>
        <w:t xml:space="preserve"> that would jeopardize a record keeping or security system, and shall be exempt from disclosure under the Indiana Access to Public Records Act, IC 5-14-3.</w:t>
      </w:r>
    </w:p>
    <w:p w14:paraId="16D6AC57" w14:textId="181DAAE0" w:rsidR="008E51E0" w:rsidRPr="00F85C1D" w:rsidRDefault="006D3714" w:rsidP="000F1E86">
      <w:pPr>
        <w:pStyle w:val="BodyText"/>
        <w:numPr>
          <w:ilvl w:val="0"/>
          <w:numId w:val="10"/>
        </w:numPr>
        <w:tabs>
          <w:tab w:val="left" w:pos="341"/>
          <w:tab w:val="left" w:pos="454"/>
        </w:tabs>
        <w:spacing w:before="196" w:after="120" w:line="276" w:lineRule="auto"/>
        <w:ind w:right="139" w:firstLine="0"/>
        <w:rPr>
          <w:rFonts w:asciiTheme="minorHAnsi" w:hAnsiTheme="minorHAnsi" w:cstheme="minorHAnsi"/>
          <w:spacing w:val="1"/>
        </w:rPr>
      </w:pPr>
      <w:r w:rsidRPr="00F85C1D">
        <w:rPr>
          <w:rFonts w:asciiTheme="minorHAnsi" w:hAnsiTheme="minorHAnsi" w:cstheme="minorHAnsi"/>
          <w:b/>
          <w:spacing w:val="-1"/>
        </w:rPr>
        <w:t>Change</w:t>
      </w:r>
      <w:r w:rsidRPr="00F85C1D">
        <w:rPr>
          <w:rFonts w:asciiTheme="minorHAnsi" w:hAnsiTheme="minorHAnsi" w:cstheme="minorHAnsi"/>
          <w:b/>
          <w:spacing w:val="-3"/>
        </w:rPr>
        <w:t xml:space="preserve"> </w:t>
      </w:r>
      <w:r w:rsidRPr="00F85C1D">
        <w:rPr>
          <w:rFonts w:asciiTheme="minorHAnsi" w:hAnsiTheme="minorHAnsi" w:cstheme="minorHAnsi"/>
          <w:b/>
          <w:spacing w:val="-1"/>
        </w:rPr>
        <w:t>Control</w:t>
      </w:r>
      <w:r w:rsidRPr="00F85C1D">
        <w:rPr>
          <w:rFonts w:asciiTheme="minorHAnsi" w:hAnsiTheme="minorHAnsi" w:cstheme="minorHAnsi"/>
          <w:b/>
          <w:spacing w:val="1"/>
        </w:rPr>
        <w:t xml:space="preserve"> </w:t>
      </w:r>
      <w:r w:rsidRPr="00F85C1D">
        <w:rPr>
          <w:rFonts w:asciiTheme="minorHAnsi" w:hAnsiTheme="minorHAnsi" w:cstheme="minorHAnsi"/>
          <w:b/>
          <w:spacing w:val="-1"/>
        </w:rPr>
        <w:t>and</w:t>
      </w:r>
      <w:r w:rsidRPr="00F85C1D">
        <w:rPr>
          <w:rFonts w:asciiTheme="minorHAnsi" w:hAnsiTheme="minorHAnsi" w:cstheme="minorHAnsi"/>
          <w:b/>
          <w:spacing w:val="-3"/>
        </w:rPr>
        <w:t xml:space="preserve"> </w:t>
      </w:r>
      <w:r w:rsidRPr="00F85C1D">
        <w:rPr>
          <w:rFonts w:asciiTheme="minorHAnsi" w:hAnsiTheme="minorHAnsi" w:cstheme="minorHAnsi"/>
          <w:b/>
          <w:spacing w:val="-1"/>
        </w:rPr>
        <w:t>Advance</w:t>
      </w:r>
      <w:r w:rsidRPr="00F85C1D">
        <w:rPr>
          <w:rFonts w:asciiTheme="minorHAnsi" w:hAnsiTheme="minorHAnsi" w:cstheme="minorHAnsi"/>
          <w:b/>
          <w:spacing w:val="-3"/>
        </w:rPr>
        <w:t xml:space="preserve"> </w:t>
      </w:r>
      <w:r w:rsidRPr="00F85C1D">
        <w:rPr>
          <w:rFonts w:asciiTheme="minorHAnsi" w:hAnsiTheme="minorHAnsi" w:cstheme="minorHAnsi"/>
          <w:b/>
          <w:spacing w:val="-1"/>
        </w:rPr>
        <w:t xml:space="preserve">Notice: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3877A2"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give</w:t>
      </w:r>
      <w:r w:rsidR="00595CD4" w:rsidRPr="00F85C1D">
        <w:rPr>
          <w:rFonts w:asciiTheme="minorHAnsi" w:hAnsiTheme="minorHAnsi" w:cstheme="minorHAnsi"/>
          <w:spacing w:val="-1"/>
        </w:rPr>
        <w:t xml:space="preserve"> notice to the State for change management requests. </w:t>
      </w:r>
      <w:r w:rsidR="00E51432" w:rsidRPr="00F85C1D">
        <w:rPr>
          <w:rFonts w:asciiTheme="minorHAnsi" w:hAnsiTheme="minorHAnsi" w:cstheme="minorHAnsi"/>
          <w:spacing w:val="-1"/>
        </w:rPr>
        <w:t>Contractor</w:t>
      </w:r>
      <w:r w:rsidR="00595CD4" w:rsidRPr="00F85C1D">
        <w:rPr>
          <w:rFonts w:asciiTheme="minorHAnsi" w:hAnsiTheme="minorHAnsi" w:cstheme="minorHAnsi"/>
          <w:spacing w:val="-1"/>
        </w:rPr>
        <w:t xml:space="preserve"> shall provide notice to the State regarding change management requests that do not constitute an emergency change management request </w:t>
      </w:r>
      <w:r w:rsidR="008E51E0" w:rsidRPr="00F85C1D">
        <w:rPr>
          <w:rFonts w:asciiTheme="minorHAnsi" w:hAnsiTheme="minorHAnsi" w:cstheme="minorHAnsi"/>
          <w:spacing w:val="-1"/>
        </w:rPr>
        <w:t xml:space="preserve">at least two (2) weeks in </w:t>
      </w:r>
      <w:r w:rsidR="003739D6" w:rsidRPr="00F85C1D">
        <w:rPr>
          <w:rFonts w:asciiTheme="minorHAnsi" w:hAnsiTheme="minorHAnsi" w:cstheme="minorHAnsi"/>
          <w:spacing w:val="-1"/>
        </w:rPr>
        <w:t>advance of implementation. C</w:t>
      </w:r>
      <w:r w:rsidR="008E51E0" w:rsidRPr="00F85C1D">
        <w:rPr>
          <w:rFonts w:asciiTheme="minorHAnsi" w:hAnsiTheme="minorHAnsi" w:cstheme="minorHAnsi"/>
          <w:spacing w:val="-1"/>
        </w:rPr>
        <w:t>ontractor shall provide notice to the State regarding emergency change management requests no more than twenty-</w:t>
      </w:r>
      <w:r w:rsidR="008E51E0" w:rsidRPr="00F85C1D">
        <w:rPr>
          <w:rFonts w:asciiTheme="minorHAnsi" w:hAnsiTheme="minorHAnsi" w:cstheme="minorHAnsi"/>
          <w:spacing w:val="1"/>
        </w:rPr>
        <w:t>four (24) hours after implementation.</w:t>
      </w:r>
    </w:p>
    <w:p w14:paraId="403129DC" w14:textId="6C981AA8" w:rsidR="006D3714" w:rsidRPr="00F85C1D" w:rsidRDefault="006D3714" w:rsidP="000F1E86">
      <w:pPr>
        <w:pStyle w:val="BodyText"/>
        <w:tabs>
          <w:tab w:val="left" w:pos="341"/>
          <w:tab w:val="left" w:pos="454"/>
        </w:tabs>
        <w:spacing w:before="196" w:after="120" w:line="276" w:lineRule="auto"/>
        <w:ind w:left="119" w:right="167"/>
        <w:rPr>
          <w:rFonts w:asciiTheme="minorHAnsi" w:hAnsiTheme="minorHAnsi" w:cstheme="minorHAnsi"/>
        </w:rPr>
      </w:pPr>
      <w:r w:rsidRPr="00F85C1D">
        <w:rPr>
          <w:rFonts w:asciiTheme="minorHAnsi" w:hAnsiTheme="minorHAnsi" w:cstheme="minorHAnsi"/>
          <w:spacing w:val="-1"/>
        </w:rPr>
        <w:t>Contractor</w:t>
      </w:r>
      <w:r w:rsidRPr="00F85C1D">
        <w:rPr>
          <w:rFonts w:asciiTheme="minorHAnsi" w:hAnsiTheme="minorHAnsi" w:cstheme="minorHAnsi"/>
          <w:spacing w:val="-2"/>
        </w:rPr>
        <w:t xml:space="preserve"> </w:t>
      </w:r>
      <w:r w:rsidR="00160B61" w:rsidRPr="00F85C1D">
        <w:rPr>
          <w:rFonts w:asciiTheme="minorHAnsi" w:hAnsiTheme="minorHAnsi" w:cstheme="minorHAnsi"/>
          <w:spacing w:val="-1"/>
        </w:rPr>
        <w:t>shall</w:t>
      </w:r>
      <w:r w:rsidRPr="00F85C1D">
        <w:rPr>
          <w:rFonts w:asciiTheme="minorHAnsi" w:hAnsiTheme="minorHAnsi" w:cstheme="minorHAnsi"/>
          <w:spacing w:val="-3"/>
        </w:rPr>
        <w:t xml:space="preserve"> </w:t>
      </w:r>
      <w:r w:rsidRPr="00F85C1D">
        <w:rPr>
          <w:rFonts w:asciiTheme="minorHAnsi" w:hAnsiTheme="minorHAnsi" w:cstheme="minorHAnsi"/>
          <w:spacing w:val="-1"/>
        </w:rPr>
        <w:t>make</w:t>
      </w:r>
      <w:r w:rsidRPr="00F85C1D">
        <w:rPr>
          <w:rFonts w:asciiTheme="minorHAnsi" w:hAnsiTheme="minorHAnsi" w:cstheme="minorHAnsi"/>
          <w:spacing w:val="1"/>
        </w:rPr>
        <w:t xml:space="preserve"> </w:t>
      </w:r>
      <w:r w:rsidRPr="00F85C1D">
        <w:rPr>
          <w:rFonts w:asciiTheme="minorHAnsi" w:hAnsiTheme="minorHAnsi" w:cstheme="minorHAnsi"/>
          <w:spacing w:val="-1"/>
        </w:rPr>
        <w:t>updates</w:t>
      </w:r>
      <w:r w:rsidRPr="00F85C1D">
        <w:rPr>
          <w:rFonts w:asciiTheme="minorHAnsi" w:hAnsiTheme="minorHAnsi" w:cstheme="minorHAnsi"/>
        </w:rPr>
        <w:t xml:space="preserve"> </w:t>
      </w:r>
      <w:r w:rsidRPr="00F85C1D">
        <w:rPr>
          <w:rFonts w:asciiTheme="minorHAnsi" w:hAnsiTheme="minorHAnsi" w:cstheme="minorHAnsi"/>
          <w:spacing w:val="-1"/>
        </w:rPr>
        <w:t>and upgrades</w:t>
      </w:r>
      <w:r w:rsidRPr="00F85C1D">
        <w:rPr>
          <w:rFonts w:asciiTheme="minorHAnsi" w:hAnsiTheme="minorHAnsi" w:cstheme="minorHAnsi"/>
        </w:rPr>
        <w:t xml:space="preserve"> </w:t>
      </w:r>
      <w:r w:rsidRPr="00F85C1D">
        <w:rPr>
          <w:rFonts w:asciiTheme="minorHAnsi" w:hAnsiTheme="minorHAnsi" w:cstheme="minorHAnsi"/>
          <w:spacing w:val="-1"/>
        </w:rPr>
        <w:t>available</w:t>
      </w:r>
      <w:r w:rsidRPr="00F85C1D">
        <w:rPr>
          <w:rFonts w:asciiTheme="minorHAnsi" w:hAnsiTheme="minorHAnsi" w:cstheme="minorHAnsi"/>
          <w:spacing w:val="-2"/>
        </w:rPr>
        <w:t xml:space="preserve"> </w:t>
      </w:r>
      <w:r w:rsidRPr="00F85C1D">
        <w:rPr>
          <w:rFonts w:asciiTheme="minorHAnsi" w:hAnsiTheme="minorHAnsi" w:cstheme="minorHAnsi"/>
          <w:spacing w:val="-1"/>
        </w:rPr>
        <w:t>to</w:t>
      </w:r>
      <w:r w:rsidR="00160B61" w:rsidRPr="00F85C1D">
        <w:rPr>
          <w:rFonts w:asciiTheme="minorHAnsi" w:hAnsiTheme="minorHAnsi" w:cstheme="minorHAnsi"/>
          <w:spacing w:val="-1"/>
        </w:rPr>
        <w:t xml:space="preserve"> the</w:t>
      </w:r>
      <w:r w:rsidRPr="00F85C1D">
        <w:rPr>
          <w:rFonts w:asciiTheme="minorHAnsi" w:hAnsiTheme="minorHAnsi" w:cstheme="minorHAnsi"/>
          <w:spacing w:val="-1"/>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Pr="00F85C1D">
        <w:rPr>
          <w:rFonts w:asciiTheme="minorHAnsi" w:hAnsiTheme="minorHAnsi" w:cstheme="minorHAnsi"/>
          <w:spacing w:val="-1"/>
        </w:rPr>
        <w:t>at</w:t>
      </w:r>
      <w:r w:rsidRPr="00F85C1D">
        <w:rPr>
          <w:rFonts w:asciiTheme="minorHAnsi" w:hAnsiTheme="minorHAnsi" w:cstheme="minorHAnsi"/>
          <w:spacing w:val="-2"/>
        </w:rPr>
        <w:t xml:space="preserve"> </w:t>
      </w:r>
      <w:r w:rsidRPr="00F85C1D">
        <w:rPr>
          <w:rFonts w:asciiTheme="minorHAnsi" w:hAnsiTheme="minorHAnsi" w:cstheme="minorHAnsi"/>
          <w:spacing w:val="-1"/>
        </w:rPr>
        <w:t>no additional</w:t>
      </w:r>
      <w:r w:rsidRPr="00F85C1D">
        <w:rPr>
          <w:rFonts w:asciiTheme="minorHAnsi" w:hAnsiTheme="minorHAnsi" w:cstheme="minorHAnsi"/>
        </w:rPr>
        <w:t xml:space="preserve"> </w:t>
      </w:r>
      <w:r w:rsidR="00160B61" w:rsidRPr="00F85C1D">
        <w:rPr>
          <w:rFonts w:asciiTheme="minorHAnsi" w:hAnsiTheme="minorHAnsi" w:cstheme="minorHAnsi"/>
          <w:spacing w:val="-1"/>
        </w:rPr>
        <w:t>cost</w:t>
      </w:r>
      <w:r w:rsidRPr="00F85C1D">
        <w:rPr>
          <w:rFonts w:asciiTheme="minorHAnsi" w:hAnsiTheme="minorHAnsi" w:cstheme="minorHAnsi"/>
          <w:spacing w:val="-2"/>
        </w:rPr>
        <w:t xml:space="preserve"> </w:t>
      </w:r>
      <w:r w:rsidR="000F1E86" w:rsidRPr="00F85C1D">
        <w:rPr>
          <w:rFonts w:asciiTheme="minorHAnsi" w:hAnsiTheme="minorHAnsi" w:cstheme="minorHAnsi"/>
          <w:spacing w:val="-1"/>
        </w:rPr>
        <w:t xml:space="preserve">when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2"/>
        </w:rPr>
        <w:t xml:space="preserve"> </w:t>
      </w:r>
      <w:r w:rsidRPr="00F85C1D">
        <w:rPr>
          <w:rFonts w:asciiTheme="minorHAnsi" w:hAnsiTheme="minorHAnsi" w:cstheme="minorHAnsi"/>
          <w:spacing w:val="-1"/>
        </w:rPr>
        <w:t>makes</w:t>
      </w:r>
      <w:r w:rsidRPr="00F85C1D">
        <w:rPr>
          <w:rFonts w:asciiTheme="minorHAnsi" w:hAnsiTheme="minorHAnsi" w:cstheme="minorHAnsi"/>
          <w:spacing w:val="-2"/>
        </w:rPr>
        <w:t xml:space="preserve"> </w:t>
      </w:r>
      <w:r w:rsidRPr="00F85C1D">
        <w:rPr>
          <w:rFonts w:asciiTheme="minorHAnsi" w:hAnsiTheme="minorHAnsi" w:cstheme="minorHAnsi"/>
          <w:spacing w:val="-1"/>
        </w:rPr>
        <w:t>such updates</w:t>
      </w:r>
      <w:r w:rsidRPr="00F85C1D">
        <w:rPr>
          <w:rFonts w:asciiTheme="minorHAnsi" w:hAnsiTheme="minorHAnsi" w:cstheme="minorHAnsi"/>
        </w:rPr>
        <w:t xml:space="preserve"> </w:t>
      </w:r>
      <w:r w:rsidRPr="00F85C1D">
        <w:rPr>
          <w:rFonts w:asciiTheme="minorHAnsi" w:hAnsiTheme="minorHAnsi" w:cstheme="minorHAnsi"/>
          <w:spacing w:val="-1"/>
        </w:rPr>
        <w:t>and upgrades</w:t>
      </w:r>
      <w:r w:rsidRPr="00F85C1D">
        <w:rPr>
          <w:rFonts w:asciiTheme="minorHAnsi" w:hAnsiTheme="minorHAnsi" w:cstheme="minorHAnsi"/>
          <w:spacing w:val="-2"/>
        </w:rPr>
        <w:t xml:space="preserve"> </w:t>
      </w:r>
      <w:r w:rsidRPr="00F85C1D">
        <w:rPr>
          <w:rFonts w:asciiTheme="minorHAnsi" w:hAnsiTheme="minorHAnsi" w:cstheme="minorHAnsi"/>
          <w:spacing w:val="-1"/>
        </w:rPr>
        <w:t>generally</w:t>
      </w:r>
      <w:r w:rsidRPr="00F85C1D">
        <w:rPr>
          <w:rFonts w:asciiTheme="minorHAnsi" w:hAnsiTheme="minorHAnsi" w:cstheme="minorHAnsi"/>
          <w:spacing w:val="1"/>
        </w:rPr>
        <w:t xml:space="preserve"> </w:t>
      </w:r>
      <w:r w:rsidRPr="00F85C1D">
        <w:rPr>
          <w:rFonts w:asciiTheme="minorHAnsi" w:hAnsiTheme="minorHAnsi" w:cstheme="minorHAnsi"/>
          <w:spacing w:val="-1"/>
        </w:rPr>
        <w:t>available</w:t>
      </w:r>
      <w:r w:rsidRPr="00F85C1D">
        <w:rPr>
          <w:rFonts w:asciiTheme="minorHAnsi" w:hAnsiTheme="minorHAnsi" w:cstheme="minorHAnsi"/>
          <w:spacing w:val="1"/>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its</w:t>
      </w:r>
      <w:r w:rsidRPr="00F85C1D">
        <w:rPr>
          <w:rFonts w:asciiTheme="minorHAnsi" w:hAnsiTheme="minorHAnsi" w:cstheme="minorHAnsi"/>
        </w:rPr>
        <w:t xml:space="preserve"> </w:t>
      </w:r>
      <w:r w:rsidRPr="00F85C1D">
        <w:rPr>
          <w:rFonts w:asciiTheme="minorHAnsi" w:hAnsiTheme="minorHAnsi" w:cstheme="minorHAnsi"/>
          <w:spacing w:val="-1"/>
        </w:rPr>
        <w:t>users.</w:t>
      </w:r>
      <w:r w:rsidR="008E51E0" w:rsidRPr="00F85C1D">
        <w:rPr>
          <w:rFonts w:asciiTheme="minorHAnsi" w:hAnsiTheme="minorHAnsi" w:cstheme="minorHAnsi"/>
          <w:spacing w:val="-1"/>
        </w:rPr>
        <w:t xml:space="preserve"> </w:t>
      </w:r>
      <w:r w:rsidRPr="00F85C1D">
        <w:rPr>
          <w:rFonts w:asciiTheme="minorHAnsi" w:hAnsiTheme="minorHAnsi" w:cstheme="minorHAnsi"/>
          <w:spacing w:val="-1"/>
        </w:rPr>
        <w:t>No</w:t>
      </w:r>
      <w:r w:rsidRPr="00F85C1D">
        <w:rPr>
          <w:rFonts w:asciiTheme="minorHAnsi" w:hAnsiTheme="minorHAnsi" w:cstheme="minorHAnsi"/>
          <w:spacing w:val="1"/>
        </w:rPr>
        <w:t xml:space="preserve"> </w:t>
      </w:r>
      <w:r w:rsidRPr="00F85C1D">
        <w:rPr>
          <w:rFonts w:asciiTheme="minorHAnsi" w:hAnsiTheme="minorHAnsi" w:cstheme="minorHAnsi"/>
          <w:spacing w:val="-1"/>
        </w:rPr>
        <w:t>update,</w:t>
      </w:r>
      <w:r w:rsidRPr="00F85C1D">
        <w:rPr>
          <w:rFonts w:asciiTheme="minorHAnsi" w:hAnsiTheme="minorHAnsi" w:cstheme="minorHAnsi"/>
        </w:rPr>
        <w:t xml:space="preserve"> </w:t>
      </w:r>
      <w:r w:rsidRPr="00F85C1D">
        <w:rPr>
          <w:rFonts w:asciiTheme="minorHAnsi" w:hAnsiTheme="minorHAnsi" w:cstheme="minorHAnsi"/>
          <w:spacing w:val="-1"/>
        </w:rPr>
        <w:t>upgrade</w:t>
      </w:r>
      <w:r w:rsidR="00160B61" w:rsidRPr="00F85C1D">
        <w:rPr>
          <w:rFonts w:asciiTheme="minorHAnsi" w:hAnsiTheme="minorHAnsi" w:cstheme="minorHAnsi"/>
          <w:spacing w:val="-1"/>
        </w:rPr>
        <w:t>,</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other</w:t>
      </w:r>
      <w:r w:rsidRPr="00F85C1D">
        <w:rPr>
          <w:rFonts w:asciiTheme="minorHAnsi" w:hAnsiTheme="minorHAnsi" w:cstheme="minorHAnsi"/>
        </w:rPr>
        <w:t xml:space="preserve"> </w:t>
      </w:r>
      <w:r w:rsidRPr="00F85C1D">
        <w:rPr>
          <w:rFonts w:asciiTheme="minorHAnsi" w:hAnsiTheme="minorHAnsi" w:cstheme="minorHAnsi"/>
          <w:spacing w:val="-1"/>
        </w:rPr>
        <w:t>cha</w:t>
      </w:r>
      <w:r w:rsidR="00240EF7" w:rsidRPr="00F85C1D">
        <w:rPr>
          <w:rFonts w:asciiTheme="minorHAnsi" w:hAnsiTheme="minorHAnsi" w:cstheme="minorHAnsi"/>
          <w:spacing w:val="-1"/>
        </w:rPr>
        <w:t>n</w:t>
      </w:r>
      <w:r w:rsidRPr="00F85C1D">
        <w:rPr>
          <w:rFonts w:asciiTheme="minorHAnsi" w:hAnsiTheme="minorHAnsi" w:cstheme="minorHAnsi"/>
          <w:spacing w:val="-1"/>
        </w:rPr>
        <w:t>ge</w:t>
      </w:r>
      <w:r w:rsidRPr="00F85C1D">
        <w:rPr>
          <w:rFonts w:asciiTheme="minorHAnsi" w:hAnsiTheme="minorHAnsi" w:cstheme="minorHAnsi"/>
          <w:spacing w:val="-2"/>
        </w:rPr>
        <w:t xml:space="preserve"> </w:t>
      </w:r>
      <w:r w:rsidRPr="00F85C1D">
        <w:rPr>
          <w:rFonts w:asciiTheme="minorHAnsi" w:hAnsiTheme="minorHAnsi" w:cstheme="minorHAnsi"/>
        </w:rPr>
        <w:t>to</w:t>
      </w:r>
      <w:r w:rsidRPr="00F85C1D">
        <w:rPr>
          <w:rFonts w:asciiTheme="minorHAnsi" w:hAnsiTheme="minorHAnsi" w:cstheme="minorHAnsi"/>
          <w:spacing w:val="-1"/>
        </w:rPr>
        <w:t xml:space="preserve"> the</w:t>
      </w:r>
      <w:r w:rsidRPr="00F85C1D">
        <w:rPr>
          <w:rFonts w:asciiTheme="minorHAnsi" w:hAnsiTheme="minorHAnsi" w:cstheme="minorHAnsi"/>
          <w:spacing w:val="1"/>
        </w:rPr>
        <w:t xml:space="preserve"> </w:t>
      </w:r>
      <w:r w:rsidRPr="00F85C1D">
        <w:rPr>
          <w:rFonts w:asciiTheme="minorHAnsi" w:hAnsiTheme="minorHAnsi" w:cstheme="minorHAnsi"/>
          <w:spacing w:val="-1"/>
        </w:rPr>
        <w:t>Service</w:t>
      </w:r>
      <w:r w:rsidRPr="00F85C1D">
        <w:rPr>
          <w:rFonts w:asciiTheme="minorHAnsi" w:hAnsiTheme="minorHAnsi" w:cstheme="minorHAnsi"/>
          <w:spacing w:val="-2"/>
        </w:rPr>
        <w:t xml:space="preserve"> </w:t>
      </w:r>
      <w:r w:rsidRPr="00F85C1D">
        <w:rPr>
          <w:rFonts w:asciiTheme="minorHAnsi" w:hAnsiTheme="minorHAnsi" w:cstheme="minorHAnsi"/>
          <w:spacing w:val="-1"/>
        </w:rPr>
        <w:t>may</w:t>
      </w:r>
      <w:r w:rsidRPr="00F85C1D">
        <w:rPr>
          <w:rFonts w:asciiTheme="minorHAnsi" w:hAnsiTheme="minorHAnsi" w:cstheme="minorHAnsi"/>
          <w:spacing w:val="1"/>
        </w:rPr>
        <w:t xml:space="preserve"> </w:t>
      </w:r>
      <w:r w:rsidRPr="00F85C1D">
        <w:rPr>
          <w:rFonts w:asciiTheme="minorHAnsi" w:hAnsiTheme="minorHAnsi" w:cstheme="minorHAnsi"/>
          <w:spacing w:val="-1"/>
        </w:rPr>
        <w:t>decrease</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Service’s</w:t>
      </w:r>
      <w:r w:rsidRPr="00F85C1D">
        <w:rPr>
          <w:rFonts w:asciiTheme="minorHAnsi" w:hAnsiTheme="minorHAnsi" w:cstheme="minorHAnsi"/>
        </w:rPr>
        <w:t xml:space="preserve"> </w:t>
      </w:r>
      <w:r w:rsidRPr="00F85C1D">
        <w:rPr>
          <w:rFonts w:asciiTheme="minorHAnsi" w:hAnsiTheme="minorHAnsi" w:cstheme="minorHAnsi"/>
          <w:spacing w:val="-1"/>
        </w:rPr>
        <w:t>functionality,</w:t>
      </w:r>
      <w:r w:rsidRPr="00F85C1D">
        <w:rPr>
          <w:rFonts w:asciiTheme="minorHAnsi" w:hAnsiTheme="minorHAnsi" w:cstheme="minorHAnsi"/>
        </w:rPr>
        <w:t xml:space="preserve"> </w:t>
      </w:r>
      <w:r w:rsidR="004E7FB6" w:rsidRPr="00F85C1D">
        <w:rPr>
          <w:rFonts w:asciiTheme="minorHAnsi" w:hAnsiTheme="minorHAnsi" w:cstheme="minorHAnsi"/>
          <w:spacing w:val="-2"/>
        </w:rPr>
        <w:t xml:space="preserve">adversely </w:t>
      </w:r>
      <w:r w:rsidRPr="00F85C1D">
        <w:rPr>
          <w:rFonts w:asciiTheme="minorHAnsi" w:hAnsiTheme="minorHAnsi" w:cstheme="minorHAnsi"/>
          <w:spacing w:val="-1"/>
        </w:rPr>
        <w:t>affect</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’s</w:t>
      </w:r>
      <w:r w:rsidRPr="00F85C1D">
        <w:rPr>
          <w:rFonts w:asciiTheme="minorHAnsi" w:hAnsiTheme="minorHAnsi" w:cstheme="minorHAnsi"/>
          <w:spacing w:val="-2"/>
        </w:rPr>
        <w:t xml:space="preserve"> use</w:t>
      </w:r>
      <w:r w:rsidRPr="00F85C1D">
        <w:rPr>
          <w:rFonts w:asciiTheme="minorHAnsi" w:hAnsiTheme="minorHAnsi" w:cstheme="minorHAnsi"/>
          <w:spacing w:val="1"/>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access</w:t>
      </w:r>
      <w:r w:rsidRPr="00F85C1D">
        <w:rPr>
          <w:rFonts w:asciiTheme="minorHAnsi" w:hAnsiTheme="minorHAnsi" w:cstheme="minorHAnsi"/>
          <w:spacing w:val="-2"/>
        </w:rPr>
        <w:t xml:space="preserve"> </w:t>
      </w:r>
      <w:r w:rsidRPr="00F85C1D">
        <w:rPr>
          <w:rFonts w:asciiTheme="minorHAnsi" w:hAnsiTheme="minorHAnsi" w:cstheme="minorHAnsi"/>
        </w:rPr>
        <w:t>to</w:t>
      </w:r>
      <w:r w:rsidRPr="00F85C1D">
        <w:rPr>
          <w:rFonts w:asciiTheme="minorHAnsi" w:hAnsiTheme="minorHAnsi" w:cstheme="minorHAnsi"/>
          <w:spacing w:val="-1"/>
        </w:rPr>
        <w:t xml:space="preserve"> the</w:t>
      </w:r>
      <w:r w:rsidRPr="00F85C1D">
        <w:rPr>
          <w:rFonts w:asciiTheme="minorHAnsi" w:hAnsiTheme="minorHAnsi" w:cstheme="minorHAnsi"/>
          <w:spacing w:val="1"/>
        </w:rPr>
        <w:t xml:space="preserve"> </w:t>
      </w:r>
      <w:proofErr w:type="gramStart"/>
      <w:r w:rsidRPr="00F85C1D">
        <w:rPr>
          <w:rFonts w:asciiTheme="minorHAnsi" w:hAnsiTheme="minorHAnsi" w:cstheme="minorHAnsi"/>
          <w:spacing w:val="-1"/>
        </w:rPr>
        <w:t>Service,</w:t>
      </w:r>
      <w:r w:rsidRPr="00F85C1D">
        <w:rPr>
          <w:rFonts w:asciiTheme="minorHAnsi" w:hAnsiTheme="minorHAnsi" w:cstheme="minorHAnsi"/>
          <w:spacing w:val="-2"/>
        </w:rPr>
        <w:t xml:space="preserve"> </w:t>
      </w:r>
      <w:r w:rsidRPr="00F85C1D">
        <w:rPr>
          <w:rFonts w:asciiTheme="minorHAnsi" w:hAnsiTheme="minorHAnsi" w:cstheme="minorHAnsi"/>
        </w:rPr>
        <w:t>or</w:t>
      </w:r>
      <w:proofErr w:type="gramEnd"/>
      <w:r w:rsidRPr="00F85C1D">
        <w:rPr>
          <w:rFonts w:asciiTheme="minorHAnsi" w:hAnsiTheme="minorHAnsi" w:cstheme="minorHAnsi"/>
        </w:rPr>
        <w:t xml:space="preserve"> </w:t>
      </w:r>
      <w:r w:rsidRPr="00F85C1D">
        <w:rPr>
          <w:rFonts w:asciiTheme="minorHAnsi" w:hAnsiTheme="minorHAnsi" w:cstheme="minorHAnsi"/>
          <w:spacing w:val="-1"/>
        </w:rPr>
        <w:t>increase</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cost</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Service</w:t>
      </w:r>
      <w:r w:rsidRPr="00F85C1D">
        <w:rPr>
          <w:rFonts w:asciiTheme="minorHAnsi" w:hAnsiTheme="minorHAnsi" w:cstheme="minorHAnsi"/>
          <w:spacing w:val="-2"/>
        </w:rPr>
        <w:t xml:space="preserve"> </w:t>
      </w:r>
      <w:r w:rsidRPr="00F85C1D">
        <w:rPr>
          <w:rFonts w:asciiTheme="minorHAnsi" w:hAnsiTheme="minorHAnsi" w:cstheme="minorHAnsi"/>
        </w:rPr>
        <w:t>to</w:t>
      </w:r>
      <w:r w:rsidR="004E7FB6" w:rsidRPr="00F85C1D">
        <w:rPr>
          <w:rFonts w:asciiTheme="minorHAnsi" w:hAnsiTheme="minorHAnsi" w:cstheme="minorHAnsi"/>
          <w:spacing w:val="-1"/>
        </w:rPr>
        <w:t xml:space="preserve"> the </w:t>
      </w:r>
      <w:r w:rsidR="00BC2A3D" w:rsidRPr="00F85C1D">
        <w:rPr>
          <w:rFonts w:asciiTheme="minorHAnsi" w:hAnsiTheme="minorHAnsi" w:cstheme="minorHAnsi"/>
          <w:spacing w:val="-1"/>
        </w:rPr>
        <w:t>State</w:t>
      </w:r>
      <w:r w:rsidRPr="00F85C1D">
        <w:rPr>
          <w:rFonts w:asciiTheme="minorHAnsi" w:hAnsiTheme="minorHAnsi" w:cstheme="minorHAnsi"/>
          <w:spacing w:val="-1"/>
        </w:rPr>
        <w:t>.</w:t>
      </w:r>
    </w:p>
    <w:p w14:paraId="009ED2C9" w14:textId="052CCA66" w:rsidR="00E8244D" w:rsidRPr="00F85C1D" w:rsidRDefault="006D3714" w:rsidP="000F1E86">
      <w:pPr>
        <w:pStyle w:val="BodyText"/>
        <w:numPr>
          <w:ilvl w:val="0"/>
          <w:numId w:val="10"/>
        </w:numPr>
        <w:tabs>
          <w:tab w:val="left" w:pos="341"/>
          <w:tab w:val="left" w:pos="454"/>
        </w:tabs>
        <w:spacing w:before="194" w:after="120" w:line="276" w:lineRule="auto"/>
        <w:ind w:right="239" w:firstLine="0"/>
        <w:rPr>
          <w:rFonts w:asciiTheme="minorHAnsi" w:hAnsiTheme="minorHAnsi" w:cstheme="minorHAnsi"/>
        </w:rPr>
      </w:pPr>
      <w:r w:rsidRPr="00F85C1D">
        <w:rPr>
          <w:rFonts w:asciiTheme="minorHAnsi" w:hAnsiTheme="minorHAnsi" w:cstheme="minorHAnsi"/>
          <w:b/>
          <w:bCs/>
          <w:spacing w:val="-1"/>
        </w:rPr>
        <w:t>Security:</w:t>
      </w:r>
      <w:r w:rsidR="00180DCF" w:rsidRPr="00F85C1D">
        <w:rPr>
          <w:rFonts w:asciiTheme="minorHAnsi" w:hAnsiTheme="minorHAnsi" w:cstheme="minorHAnsi"/>
          <w:bCs/>
          <w:spacing w:val="-1"/>
        </w:rPr>
        <w:t xml:space="preserve"> T</w:t>
      </w:r>
      <w:r w:rsidRPr="00F85C1D">
        <w:rPr>
          <w:rFonts w:asciiTheme="minorHAnsi" w:hAnsiTheme="minorHAnsi" w:cstheme="minorHAnsi"/>
          <w:spacing w:val="-1"/>
        </w:rPr>
        <w:t>he</w:t>
      </w:r>
      <w:r w:rsidRPr="00F85C1D">
        <w:rPr>
          <w:rFonts w:asciiTheme="minorHAnsi" w:hAnsiTheme="minorHAnsi" w:cstheme="minorHAnsi"/>
          <w:spacing w:val="-2"/>
        </w:rPr>
        <w:t xml:space="preserv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00180DCF" w:rsidRPr="00F85C1D">
        <w:rPr>
          <w:rFonts w:asciiTheme="minorHAnsi" w:hAnsiTheme="minorHAnsi" w:cstheme="minorHAnsi"/>
          <w:spacing w:val="-1"/>
        </w:rPr>
        <w:t>, on an annual basis,</w:t>
      </w:r>
      <w:r w:rsidRPr="00F85C1D">
        <w:rPr>
          <w:rFonts w:asciiTheme="minorHAnsi" w:hAnsiTheme="minorHAnsi" w:cstheme="minorHAnsi"/>
        </w:rPr>
        <w:t xml:space="preserve"> </w:t>
      </w:r>
      <w:r w:rsidRPr="00F85C1D">
        <w:rPr>
          <w:rFonts w:asciiTheme="minorHAnsi" w:hAnsiTheme="minorHAnsi" w:cstheme="minorHAnsi"/>
          <w:spacing w:val="-1"/>
        </w:rPr>
        <w:t>disclose</w:t>
      </w:r>
      <w:r w:rsidRPr="00F85C1D">
        <w:rPr>
          <w:rFonts w:asciiTheme="minorHAnsi" w:hAnsiTheme="minorHAnsi" w:cstheme="minorHAnsi"/>
          <w:spacing w:val="1"/>
        </w:rPr>
        <w:t xml:space="preserve"> </w:t>
      </w:r>
      <w:r w:rsidRPr="00F85C1D">
        <w:rPr>
          <w:rFonts w:asciiTheme="minorHAnsi" w:hAnsiTheme="minorHAnsi" w:cstheme="minorHAnsi"/>
          <w:spacing w:val="-1"/>
        </w:rPr>
        <w:t>its</w:t>
      </w:r>
      <w:r w:rsidRPr="00F85C1D">
        <w:rPr>
          <w:rFonts w:asciiTheme="minorHAnsi" w:hAnsiTheme="minorHAnsi" w:cstheme="minorHAnsi"/>
          <w:spacing w:val="-2"/>
        </w:rPr>
        <w:t xml:space="preserve"> </w:t>
      </w:r>
      <w:r w:rsidR="004E7FB6" w:rsidRPr="00F85C1D">
        <w:rPr>
          <w:rFonts w:asciiTheme="minorHAnsi" w:hAnsiTheme="minorHAnsi" w:cstheme="minorHAnsi"/>
          <w:spacing w:val="-1"/>
        </w:rPr>
        <w:t xml:space="preserve">non-proprietary </w:t>
      </w:r>
      <w:r w:rsidRPr="00F85C1D">
        <w:rPr>
          <w:rFonts w:asciiTheme="minorHAnsi" w:hAnsiTheme="minorHAnsi" w:cstheme="minorHAnsi"/>
          <w:spacing w:val="-1"/>
        </w:rPr>
        <w:t>system security</w:t>
      </w:r>
      <w:r w:rsidRPr="00F85C1D">
        <w:rPr>
          <w:rFonts w:asciiTheme="minorHAnsi" w:hAnsiTheme="minorHAnsi" w:cstheme="minorHAnsi"/>
          <w:spacing w:val="1"/>
        </w:rPr>
        <w:t xml:space="preserve"> </w:t>
      </w:r>
      <w:r w:rsidRPr="00F85C1D">
        <w:rPr>
          <w:rFonts w:asciiTheme="minorHAnsi" w:hAnsiTheme="minorHAnsi" w:cstheme="minorHAnsi"/>
          <w:spacing w:val="-1"/>
        </w:rPr>
        <w:t>plans</w:t>
      </w:r>
      <w:r w:rsidRPr="00F85C1D">
        <w:rPr>
          <w:rFonts w:asciiTheme="minorHAnsi" w:hAnsiTheme="minorHAnsi" w:cstheme="minorHAnsi"/>
          <w:spacing w:val="-2"/>
        </w:rPr>
        <w:t xml:space="preserve"> </w:t>
      </w:r>
      <w:r w:rsidRPr="00F85C1D">
        <w:rPr>
          <w:rFonts w:asciiTheme="minorHAnsi" w:hAnsiTheme="minorHAnsi" w:cstheme="minorHAnsi"/>
        </w:rPr>
        <w:t xml:space="preserve">or </w:t>
      </w:r>
      <w:r w:rsidRPr="00F85C1D">
        <w:rPr>
          <w:rFonts w:asciiTheme="minorHAnsi" w:hAnsiTheme="minorHAnsi" w:cstheme="minorHAnsi"/>
          <w:spacing w:val="-1"/>
        </w:rPr>
        <w:t>security</w:t>
      </w:r>
      <w:r w:rsidRPr="00F85C1D">
        <w:rPr>
          <w:rFonts w:asciiTheme="minorHAnsi" w:hAnsiTheme="minorHAnsi" w:cstheme="minorHAnsi"/>
          <w:spacing w:val="1"/>
        </w:rPr>
        <w:t xml:space="preserve"> </w:t>
      </w:r>
      <w:r w:rsidRPr="00F85C1D">
        <w:rPr>
          <w:rFonts w:asciiTheme="minorHAnsi" w:hAnsiTheme="minorHAnsi" w:cstheme="minorHAnsi"/>
          <w:spacing w:val="-1"/>
        </w:rPr>
        <w:t>processes</w:t>
      </w:r>
      <w:r w:rsidRPr="00F85C1D">
        <w:rPr>
          <w:rFonts w:asciiTheme="minorHAnsi" w:hAnsiTheme="minorHAnsi" w:cstheme="minorHAnsi"/>
        </w:rPr>
        <w:t xml:space="preserve"> </w:t>
      </w:r>
      <w:r w:rsidRPr="00F85C1D">
        <w:rPr>
          <w:rFonts w:asciiTheme="minorHAnsi" w:hAnsiTheme="minorHAnsi" w:cstheme="minorHAnsi"/>
          <w:spacing w:val="-1"/>
        </w:rPr>
        <w:t>and</w:t>
      </w:r>
      <w:r w:rsidRPr="00F85C1D">
        <w:rPr>
          <w:rFonts w:asciiTheme="minorHAnsi" w:hAnsiTheme="minorHAnsi" w:cstheme="minorHAnsi"/>
          <w:spacing w:val="-3"/>
        </w:rPr>
        <w:t xml:space="preserve"> </w:t>
      </w:r>
      <w:r w:rsidRPr="00F85C1D">
        <w:rPr>
          <w:rFonts w:asciiTheme="minorHAnsi" w:hAnsiTheme="minorHAnsi" w:cstheme="minorHAnsi"/>
          <w:spacing w:val="-1"/>
        </w:rPr>
        <w:t>technical</w:t>
      </w:r>
      <w:r w:rsidRPr="00F85C1D">
        <w:rPr>
          <w:rFonts w:asciiTheme="minorHAnsi" w:hAnsiTheme="minorHAnsi" w:cstheme="minorHAnsi"/>
        </w:rPr>
        <w:t xml:space="preserve"> </w:t>
      </w:r>
      <w:r w:rsidRPr="00F85C1D">
        <w:rPr>
          <w:rFonts w:asciiTheme="minorHAnsi" w:hAnsiTheme="minorHAnsi" w:cstheme="minorHAnsi"/>
          <w:spacing w:val="-1"/>
        </w:rPr>
        <w:t>limitations</w:t>
      </w:r>
      <w:r w:rsidRPr="00F85C1D">
        <w:rPr>
          <w:rFonts w:asciiTheme="minorHAnsi" w:hAnsiTheme="minorHAnsi" w:cstheme="minorHAnsi"/>
        </w:rPr>
        <w:t xml:space="preserve"> </w:t>
      </w:r>
      <w:r w:rsidRPr="00F85C1D">
        <w:rPr>
          <w:rFonts w:asciiTheme="minorHAnsi" w:hAnsiTheme="minorHAnsi" w:cstheme="minorHAnsi"/>
          <w:spacing w:val="-1"/>
        </w:rPr>
        <w:t>to the</w:t>
      </w:r>
      <w:r w:rsidRPr="00F85C1D">
        <w:rPr>
          <w:rFonts w:asciiTheme="minorHAnsi" w:hAnsiTheme="minorHAnsi" w:cstheme="minorHAnsi"/>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004E7FB6" w:rsidRPr="00F85C1D">
        <w:rPr>
          <w:rFonts w:asciiTheme="minorHAnsi" w:hAnsiTheme="minorHAnsi" w:cstheme="minorHAnsi"/>
          <w:spacing w:val="-1"/>
        </w:rPr>
        <w:t xml:space="preserve">such </w:t>
      </w:r>
      <w:r w:rsidRPr="00F85C1D">
        <w:rPr>
          <w:rFonts w:asciiTheme="minorHAnsi" w:hAnsiTheme="minorHAnsi" w:cstheme="minorHAnsi"/>
          <w:spacing w:val="-1"/>
        </w:rPr>
        <w:t>that</w:t>
      </w:r>
      <w:r w:rsidRPr="00F85C1D">
        <w:rPr>
          <w:rFonts w:asciiTheme="minorHAnsi" w:hAnsiTheme="minorHAnsi" w:cstheme="minorHAnsi"/>
          <w:spacing w:val="1"/>
        </w:rPr>
        <w:t xml:space="preserve"> </w:t>
      </w:r>
      <w:r w:rsidRPr="00F85C1D">
        <w:rPr>
          <w:rFonts w:asciiTheme="minorHAnsi" w:hAnsiTheme="minorHAnsi" w:cstheme="minorHAnsi"/>
          <w:spacing w:val="-1"/>
        </w:rPr>
        <w:t>adequate</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protection </w:t>
      </w:r>
      <w:r w:rsidRPr="00F85C1D">
        <w:rPr>
          <w:rFonts w:asciiTheme="minorHAnsi" w:hAnsiTheme="minorHAnsi" w:cstheme="minorHAnsi"/>
          <w:spacing w:val="-2"/>
        </w:rPr>
        <w:t>and</w:t>
      </w:r>
      <w:r w:rsidRPr="00F85C1D">
        <w:rPr>
          <w:rFonts w:asciiTheme="minorHAnsi" w:hAnsiTheme="minorHAnsi" w:cstheme="minorHAnsi"/>
          <w:spacing w:val="-1"/>
        </w:rPr>
        <w:t xml:space="preserve"> flexibility can be</w:t>
      </w:r>
      <w:r w:rsidRPr="00F85C1D">
        <w:rPr>
          <w:rFonts w:asciiTheme="minorHAnsi" w:hAnsiTheme="minorHAnsi" w:cstheme="minorHAnsi"/>
          <w:spacing w:val="1"/>
        </w:rPr>
        <w:t xml:space="preserve"> </w:t>
      </w:r>
      <w:r w:rsidRPr="00F85C1D">
        <w:rPr>
          <w:rFonts w:asciiTheme="minorHAnsi" w:hAnsiTheme="minorHAnsi" w:cstheme="minorHAnsi"/>
          <w:spacing w:val="-1"/>
        </w:rPr>
        <w:t>attained between 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2"/>
        </w:rPr>
        <w:t xml:space="preserve"> </w:t>
      </w:r>
      <w:r w:rsidRPr="00F85C1D">
        <w:rPr>
          <w:rFonts w:asciiTheme="minorHAnsi" w:hAnsiTheme="minorHAnsi" w:cstheme="minorHAnsi"/>
          <w:spacing w:val="-1"/>
        </w:rPr>
        <w:t>and</w:t>
      </w:r>
      <w:r w:rsidRPr="00F85C1D">
        <w:rPr>
          <w:rFonts w:asciiTheme="minorHAnsi" w:hAnsiTheme="minorHAnsi" w:cstheme="minorHAnsi"/>
          <w:spacing w:val="-3"/>
        </w:rPr>
        <w:t xml:space="preserve"> </w:t>
      </w:r>
      <w:r w:rsidR="004E7FB6" w:rsidRPr="00F85C1D">
        <w:rPr>
          <w:rFonts w:asciiTheme="minorHAnsi" w:hAnsiTheme="minorHAnsi" w:cstheme="minorHAnsi"/>
          <w:spacing w:val="-1"/>
        </w:rPr>
        <w:t xml:space="preserve">the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For</w:t>
      </w:r>
      <w:r w:rsidRPr="00F85C1D">
        <w:rPr>
          <w:rFonts w:asciiTheme="minorHAnsi" w:hAnsiTheme="minorHAnsi" w:cstheme="minorHAnsi"/>
          <w:spacing w:val="-2"/>
        </w:rPr>
        <w:t xml:space="preserve"> </w:t>
      </w:r>
      <w:r w:rsidRPr="00F85C1D">
        <w:rPr>
          <w:rFonts w:asciiTheme="minorHAnsi" w:hAnsiTheme="minorHAnsi" w:cstheme="minorHAnsi"/>
          <w:spacing w:val="-1"/>
        </w:rPr>
        <w:t>example: virus</w:t>
      </w:r>
      <w:r w:rsidRPr="00F85C1D">
        <w:rPr>
          <w:rFonts w:asciiTheme="minorHAnsi" w:hAnsiTheme="minorHAnsi" w:cstheme="minorHAnsi"/>
        </w:rPr>
        <w:t xml:space="preserve"> </w:t>
      </w:r>
      <w:r w:rsidRPr="00F85C1D">
        <w:rPr>
          <w:rFonts w:asciiTheme="minorHAnsi" w:hAnsiTheme="minorHAnsi" w:cstheme="minorHAnsi"/>
          <w:spacing w:val="-1"/>
        </w:rPr>
        <w:t>checking and port</w:t>
      </w:r>
      <w:r w:rsidRPr="00F85C1D">
        <w:rPr>
          <w:rFonts w:asciiTheme="minorHAnsi" w:hAnsiTheme="minorHAnsi" w:cstheme="minorHAnsi"/>
          <w:spacing w:val="-2"/>
        </w:rPr>
        <w:t xml:space="preserve"> </w:t>
      </w:r>
      <w:r w:rsidR="00180DCF" w:rsidRPr="00F85C1D">
        <w:rPr>
          <w:rFonts w:asciiTheme="minorHAnsi" w:hAnsiTheme="minorHAnsi" w:cstheme="minorHAnsi"/>
          <w:spacing w:val="-1"/>
        </w:rPr>
        <w:t>sniffing. T</w:t>
      </w:r>
      <w:r w:rsidRPr="00F85C1D">
        <w:rPr>
          <w:rFonts w:asciiTheme="minorHAnsi" w:hAnsiTheme="minorHAnsi" w:cstheme="minorHAnsi"/>
          <w:spacing w:val="-1"/>
        </w:rPr>
        <w:t>he</w:t>
      </w:r>
      <w:r w:rsidRPr="00F85C1D">
        <w:rPr>
          <w:rFonts w:asciiTheme="minorHAnsi" w:hAnsiTheme="minorHAnsi" w:cstheme="minorHAnsi"/>
          <w:spacing w:val="-2"/>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and the</w:t>
      </w:r>
      <w:r w:rsidRPr="00F85C1D">
        <w:rPr>
          <w:rFonts w:asciiTheme="minorHAnsi" w:hAnsiTheme="minorHAnsi" w:cstheme="minorHAnsi"/>
          <w:spacing w:val="1"/>
        </w:rPr>
        <w:t xml:space="preserve"> </w:t>
      </w:r>
      <w:r w:rsidR="001A3835" w:rsidRPr="00F85C1D">
        <w:rPr>
          <w:rFonts w:asciiTheme="minorHAnsi" w:hAnsiTheme="minorHAnsi" w:cstheme="minorHAnsi"/>
          <w:spacing w:val="-1"/>
        </w:rPr>
        <w:t>c</w:t>
      </w:r>
      <w:r w:rsidR="004E7FB6" w:rsidRPr="00F85C1D">
        <w:rPr>
          <w:rFonts w:asciiTheme="minorHAnsi" w:hAnsiTheme="minorHAnsi" w:cstheme="minorHAnsi"/>
          <w:spacing w:val="-1"/>
        </w:rPr>
        <w:t xml:space="preserve">ontractor </w:t>
      </w:r>
      <w:r w:rsidRPr="00F85C1D">
        <w:rPr>
          <w:rFonts w:asciiTheme="minorHAnsi" w:hAnsiTheme="minorHAnsi" w:cstheme="minorHAnsi"/>
          <w:spacing w:val="-1"/>
        </w:rPr>
        <w:t>shall</w:t>
      </w:r>
      <w:r w:rsidRPr="00F85C1D">
        <w:rPr>
          <w:rFonts w:asciiTheme="minorHAnsi" w:hAnsiTheme="minorHAnsi" w:cstheme="minorHAnsi"/>
        </w:rPr>
        <w:t xml:space="preserve"> </w:t>
      </w:r>
      <w:r w:rsidR="00180DCF" w:rsidRPr="00F85C1D">
        <w:rPr>
          <w:rFonts w:asciiTheme="minorHAnsi" w:hAnsiTheme="minorHAnsi" w:cstheme="minorHAnsi"/>
        </w:rPr>
        <w:t xml:space="preserve">share information sufficient to </w:t>
      </w:r>
      <w:r w:rsidRPr="00F85C1D">
        <w:rPr>
          <w:rFonts w:asciiTheme="minorHAnsi" w:hAnsiTheme="minorHAnsi" w:cstheme="minorHAnsi"/>
          <w:spacing w:val="-1"/>
        </w:rPr>
        <w:t>understand each</w:t>
      </w:r>
      <w:r w:rsidRPr="00F85C1D">
        <w:rPr>
          <w:rFonts w:asciiTheme="minorHAnsi" w:hAnsiTheme="minorHAnsi" w:cstheme="minorHAnsi"/>
          <w:spacing w:val="-3"/>
        </w:rPr>
        <w:t xml:space="preserve"> </w:t>
      </w:r>
      <w:r w:rsidRPr="00F85C1D">
        <w:rPr>
          <w:rFonts w:asciiTheme="minorHAnsi" w:hAnsiTheme="minorHAnsi" w:cstheme="minorHAnsi"/>
          <w:spacing w:val="-1"/>
        </w:rPr>
        <w:t>other’s</w:t>
      </w:r>
      <w:r w:rsidRPr="00F85C1D">
        <w:rPr>
          <w:rFonts w:asciiTheme="minorHAnsi" w:hAnsiTheme="minorHAnsi" w:cstheme="minorHAnsi"/>
        </w:rPr>
        <w:t xml:space="preserve"> </w:t>
      </w:r>
      <w:r w:rsidRPr="00F85C1D">
        <w:rPr>
          <w:rFonts w:asciiTheme="minorHAnsi" w:hAnsiTheme="minorHAnsi" w:cstheme="minorHAnsi"/>
          <w:spacing w:val="-1"/>
        </w:rPr>
        <w:t>roles</w:t>
      </w:r>
      <w:r w:rsidRPr="00F85C1D">
        <w:rPr>
          <w:rFonts w:asciiTheme="minorHAnsi" w:hAnsiTheme="minorHAnsi" w:cstheme="minorHAnsi"/>
        </w:rPr>
        <w:t xml:space="preserve"> </w:t>
      </w:r>
      <w:r w:rsidRPr="00F85C1D">
        <w:rPr>
          <w:rFonts w:asciiTheme="minorHAnsi" w:hAnsiTheme="minorHAnsi" w:cstheme="minorHAnsi"/>
          <w:spacing w:val="-1"/>
        </w:rPr>
        <w:t>and responsibilities.</w:t>
      </w:r>
      <w:r w:rsidR="001A3835" w:rsidRPr="00F85C1D">
        <w:rPr>
          <w:rFonts w:asciiTheme="minorHAnsi" w:hAnsiTheme="minorHAnsi" w:cstheme="minorHAnsi"/>
          <w:spacing w:val="-1"/>
        </w:rPr>
        <w:t xml:space="preserve"> The c</w:t>
      </w:r>
      <w:r w:rsidR="00180DCF" w:rsidRPr="00F85C1D">
        <w:rPr>
          <w:rFonts w:asciiTheme="minorHAnsi" w:hAnsiTheme="minorHAnsi" w:cstheme="minorHAnsi"/>
          <w:spacing w:val="-1"/>
        </w:rPr>
        <w:t>ontractor sh</w:t>
      </w:r>
      <w:r w:rsidR="006A6D47" w:rsidRPr="00F85C1D">
        <w:rPr>
          <w:rFonts w:asciiTheme="minorHAnsi" w:hAnsiTheme="minorHAnsi" w:cstheme="minorHAnsi"/>
          <w:spacing w:val="-1"/>
        </w:rPr>
        <w:t>all take into consideration</w:t>
      </w:r>
      <w:r w:rsidR="00180DCF" w:rsidRPr="00F85C1D">
        <w:rPr>
          <w:rFonts w:asciiTheme="minorHAnsi" w:hAnsiTheme="minorHAnsi" w:cstheme="minorHAnsi"/>
          <w:spacing w:val="-1"/>
        </w:rPr>
        <w:t xml:space="preserve"> feedback </w:t>
      </w:r>
      <w:r w:rsidR="006A6D47" w:rsidRPr="00F85C1D">
        <w:rPr>
          <w:rFonts w:asciiTheme="minorHAnsi" w:hAnsiTheme="minorHAnsi" w:cstheme="minorHAnsi"/>
          <w:spacing w:val="-1"/>
        </w:rPr>
        <w:t xml:space="preserve">from the Indiana Office of Technology </w:t>
      </w:r>
      <w:r w:rsidR="001A3835" w:rsidRPr="00F85C1D">
        <w:rPr>
          <w:rFonts w:asciiTheme="minorHAnsi" w:hAnsiTheme="minorHAnsi" w:cstheme="minorHAnsi"/>
          <w:spacing w:val="-1"/>
        </w:rPr>
        <w:t>with respect to the c</w:t>
      </w:r>
      <w:r w:rsidR="00180DCF" w:rsidRPr="00F85C1D">
        <w:rPr>
          <w:rFonts w:asciiTheme="minorHAnsi" w:hAnsiTheme="minorHAnsi" w:cstheme="minorHAnsi"/>
          <w:spacing w:val="-1"/>
        </w:rPr>
        <w:t xml:space="preserve">ontractor’s </w:t>
      </w:r>
      <w:r w:rsidR="008E51E0" w:rsidRPr="00F85C1D">
        <w:rPr>
          <w:rFonts w:asciiTheme="minorHAnsi" w:hAnsiTheme="minorHAnsi" w:cstheme="minorHAnsi"/>
          <w:spacing w:val="-1"/>
        </w:rPr>
        <w:t>system security plans</w:t>
      </w:r>
      <w:r w:rsidR="00180DCF" w:rsidRPr="00F85C1D">
        <w:rPr>
          <w:rFonts w:asciiTheme="minorHAnsi" w:hAnsiTheme="minorHAnsi" w:cstheme="minorHAnsi"/>
          <w:spacing w:val="-1"/>
        </w:rPr>
        <w:t>.</w:t>
      </w:r>
    </w:p>
    <w:p w14:paraId="0FDB9237" w14:textId="3876E7E3" w:rsidR="006D3714" w:rsidRPr="00F85C1D" w:rsidRDefault="00E8244D" w:rsidP="00E8244D">
      <w:pPr>
        <w:pStyle w:val="BodyText"/>
        <w:tabs>
          <w:tab w:val="left" w:pos="341"/>
          <w:tab w:val="left" w:pos="454"/>
        </w:tabs>
        <w:spacing w:before="194" w:after="120" w:line="276" w:lineRule="auto"/>
        <w:ind w:left="119" w:right="239"/>
        <w:rPr>
          <w:rFonts w:asciiTheme="minorHAnsi" w:hAnsiTheme="minorHAnsi" w:cstheme="minorHAnsi"/>
        </w:rPr>
      </w:pPr>
      <w:r w:rsidRPr="00F85C1D">
        <w:rPr>
          <w:rFonts w:asciiTheme="minorHAnsi" w:hAnsiTheme="minorHAnsi" w:cstheme="minorHAnsi"/>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F85C1D" w:rsidRDefault="006D3714" w:rsidP="000F1E86">
      <w:pPr>
        <w:pStyle w:val="BodyText"/>
        <w:numPr>
          <w:ilvl w:val="0"/>
          <w:numId w:val="10"/>
        </w:numPr>
        <w:tabs>
          <w:tab w:val="left" w:pos="341"/>
          <w:tab w:val="left" w:pos="454"/>
        </w:tabs>
        <w:spacing w:before="196" w:after="120" w:line="276" w:lineRule="auto"/>
        <w:ind w:right="425" w:firstLine="0"/>
        <w:rPr>
          <w:rFonts w:asciiTheme="minorHAnsi" w:hAnsiTheme="minorHAnsi" w:cstheme="minorHAnsi"/>
        </w:rPr>
      </w:pPr>
      <w:r w:rsidRPr="00F85C1D">
        <w:rPr>
          <w:rFonts w:asciiTheme="minorHAnsi" w:hAnsiTheme="minorHAnsi" w:cstheme="minorHAnsi"/>
          <w:b/>
          <w:spacing w:val="-1"/>
        </w:rPr>
        <w:t>Non-disclosure and Separation of</w:t>
      </w:r>
      <w:r w:rsidRPr="00F85C1D">
        <w:rPr>
          <w:rFonts w:asciiTheme="minorHAnsi" w:hAnsiTheme="minorHAnsi" w:cstheme="minorHAnsi"/>
          <w:b/>
        </w:rPr>
        <w:t xml:space="preserve"> </w:t>
      </w:r>
      <w:r w:rsidRPr="00F85C1D">
        <w:rPr>
          <w:rFonts w:asciiTheme="minorHAnsi" w:hAnsiTheme="minorHAnsi" w:cstheme="minorHAnsi"/>
          <w:b/>
          <w:spacing w:val="-1"/>
        </w:rPr>
        <w:t>Duties:</w:t>
      </w:r>
      <w:r w:rsidRPr="00F85C1D">
        <w:rPr>
          <w:rFonts w:asciiTheme="minorHAnsi" w:hAnsiTheme="minorHAnsi" w:cstheme="minorHAnsi"/>
          <w:b/>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enforce</w:t>
      </w:r>
      <w:r w:rsidRPr="00F85C1D">
        <w:rPr>
          <w:rFonts w:asciiTheme="minorHAnsi" w:hAnsiTheme="minorHAnsi" w:cstheme="minorHAnsi"/>
          <w:spacing w:val="1"/>
        </w:rPr>
        <w:t xml:space="preserve"> </w:t>
      </w:r>
      <w:r w:rsidR="00180DCF" w:rsidRPr="00F85C1D">
        <w:rPr>
          <w:rFonts w:asciiTheme="minorHAnsi" w:hAnsiTheme="minorHAnsi" w:cstheme="minorHAnsi"/>
          <w:spacing w:val="1"/>
        </w:rPr>
        <w:t xml:space="preserve">role-based access control, </w:t>
      </w:r>
      <w:r w:rsidRPr="00F85C1D">
        <w:rPr>
          <w:rFonts w:asciiTheme="minorHAnsi" w:hAnsiTheme="minorHAnsi" w:cstheme="minorHAnsi"/>
          <w:spacing w:val="-1"/>
        </w:rPr>
        <w:t>separation</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004E7FB6" w:rsidRPr="00F85C1D">
        <w:rPr>
          <w:rFonts w:asciiTheme="minorHAnsi" w:hAnsiTheme="minorHAnsi" w:cstheme="minorHAnsi"/>
          <w:spacing w:val="-1"/>
        </w:rPr>
        <w:t xml:space="preserve">job duties, </w:t>
      </w:r>
      <w:r w:rsidRPr="00F85C1D">
        <w:rPr>
          <w:rFonts w:asciiTheme="minorHAnsi" w:hAnsiTheme="minorHAnsi" w:cstheme="minorHAnsi"/>
          <w:spacing w:val="-1"/>
        </w:rPr>
        <w:t>require</w:t>
      </w:r>
      <w:r w:rsidRPr="00F85C1D">
        <w:rPr>
          <w:rFonts w:asciiTheme="minorHAnsi" w:hAnsiTheme="minorHAnsi" w:cstheme="minorHAnsi"/>
          <w:spacing w:val="1"/>
        </w:rPr>
        <w:t xml:space="preserve"> </w:t>
      </w:r>
      <w:r w:rsidR="004E7FB6" w:rsidRPr="00F85C1D">
        <w:rPr>
          <w:rFonts w:asciiTheme="minorHAnsi" w:hAnsiTheme="minorHAnsi" w:cstheme="minorHAnsi"/>
          <w:spacing w:val="-1"/>
        </w:rPr>
        <w:t>commercially-</w:t>
      </w:r>
      <w:r w:rsidRPr="00F85C1D">
        <w:rPr>
          <w:rFonts w:asciiTheme="minorHAnsi" w:hAnsiTheme="minorHAnsi" w:cstheme="minorHAnsi"/>
          <w:spacing w:val="-2"/>
        </w:rPr>
        <w:t>reasonable</w:t>
      </w:r>
      <w:r w:rsidRPr="00F85C1D">
        <w:rPr>
          <w:rFonts w:asciiTheme="minorHAnsi" w:hAnsiTheme="minorHAnsi" w:cstheme="minorHAnsi"/>
          <w:spacing w:val="1"/>
        </w:rPr>
        <w:t xml:space="preserve"> </w:t>
      </w:r>
      <w:r w:rsidR="004E7FB6" w:rsidRPr="00F85C1D">
        <w:rPr>
          <w:rFonts w:asciiTheme="minorHAnsi" w:hAnsiTheme="minorHAnsi" w:cstheme="minorHAnsi"/>
          <w:spacing w:val="-1"/>
        </w:rPr>
        <w:t>non</w:t>
      </w:r>
      <w:r w:rsidRPr="00F85C1D">
        <w:rPr>
          <w:rFonts w:asciiTheme="minorHAnsi" w:hAnsiTheme="minorHAnsi" w:cstheme="minorHAnsi"/>
          <w:spacing w:val="-1"/>
        </w:rPr>
        <w:t>disclosure</w:t>
      </w:r>
      <w:r w:rsidRPr="00F85C1D">
        <w:rPr>
          <w:rFonts w:asciiTheme="minorHAnsi" w:hAnsiTheme="minorHAnsi" w:cstheme="minorHAnsi"/>
          <w:spacing w:val="1"/>
        </w:rPr>
        <w:t xml:space="preserve"> </w:t>
      </w:r>
      <w:r w:rsidRPr="00F85C1D">
        <w:rPr>
          <w:rFonts w:asciiTheme="minorHAnsi" w:hAnsiTheme="minorHAnsi" w:cstheme="minorHAnsi"/>
          <w:spacing w:val="-1"/>
        </w:rPr>
        <w:t>agreements,</w:t>
      </w:r>
      <w:r w:rsidRPr="00F85C1D">
        <w:rPr>
          <w:rFonts w:asciiTheme="minorHAnsi" w:hAnsiTheme="minorHAnsi" w:cstheme="minorHAnsi"/>
        </w:rPr>
        <w:t xml:space="preserve"> </w:t>
      </w:r>
      <w:r w:rsidRPr="00F85C1D">
        <w:rPr>
          <w:rFonts w:asciiTheme="minorHAnsi" w:hAnsiTheme="minorHAnsi" w:cstheme="minorHAnsi"/>
          <w:spacing w:val="-1"/>
        </w:rPr>
        <w:t>and limit</w:t>
      </w:r>
      <w:r w:rsidRPr="00F85C1D">
        <w:rPr>
          <w:rFonts w:asciiTheme="minorHAnsi" w:hAnsiTheme="minorHAnsi" w:cstheme="minorHAnsi"/>
          <w:spacing w:val="1"/>
        </w:rPr>
        <w:t xml:space="preserve"> </w:t>
      </w:r>
      <w:r w:rsidRPr="00F85C1D">
        <w:rPr>
          <w:rFonts w:asciiTheme="minorHAnsi" w:hAnsiTheme="minorHAnsi" w:cstheme="minorHAnsi"/>
          <w:spacing w:val="-1"/>
        </w:rPr>
        <w:t>staff</w:t>
      </w:r>
      <w:r w:rsidRPr="00F85C1D">
        <w:rPr>
          <w:rFonts w:asciiTheme="minorHAnsi" w:hAnsiTheme="minorHAnsi" w:cstheme="minorHAnsi"/>
        </w:rPr>
        <w:t xml:space="preserve"> </w:t>
      </w:r>
      <w:r w:rsidRPr="00F85C1D">
        <w:rPr>
          <w:rFonts w:asciiTheme="minorHAnsi" w:hAnsiTheme="minorHAnsi" w:cstheme="minorHAnsi"/>
          <w:spacing w:val="-1"/>
        </w:rPr>
        <w:t>knowledge</w:t>
      </w:r>
      <w:r w:rsidRPr="00F85C1D">
        <w:rPr>
          <w:rFonts w:asciiTheme="minorHAnsi" w:hAnsiTheme="minorHAnsi" w:cstheme="minorHAnsi"/>
          <w:spacing w:val="1"/>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that</w:t>
      </w:r>
      <w:r w:rsidRPr="00F85C1D">
        <w:rPr>
          <w:rFonts w:asciiTheme="minorHAnsi" w:hAnsiTheme="minorHAnsi" w:cstheme="minorHAnsi"/>
          <w:spacing w:val="1"/>
        </w:rPr>
        <w:t xml:space="preserve"> </w:t>
      </w:r>
      <w:r w:rsidRPr="00F85C1D">
        <w:rPr>
          <w:rFonts w:asciiTheme="minorHAnsi" w:hAnsiTheme="minorHAnsi" w:cstheme="minorHAnsi"/>
          <w:spacing w:val="-1"/>
        </w:rPr>
        <w:t>which</w:t>
      </w:r>
      <w:r w:rsidRPr="00F85C1D">
        <w:rPr>
          <w:rFonts w:asciiTheme="minorHAnsi" w:hAnsiTheme="minorHAnsi" w:cstheme="minorHAnsi"/>
          <w:spacing w:val="-3"/>
        </w:rPr>
        <w:t xml:space="preserve"> </w:t>
      </w:r>
      <w:r w:rsidRPr="00F85C1D">
        <w:rPr>
          <w:rFonts w:asciiTheme="minorHAnsi" w:hAnsiTheme="minorHAnsi" w:cstheme="minorHAnsi"/>
          <w:spacing w:val="-1"/>
        </w:rPr>
        <w:t>is</w:t>
      </w:r>
      <w:r w:rsidRPr="00F85C1D">
        <w:rPr>
          <w:rFonts w:asciiTheme="minorHAnsi" w:hAnsiTheme="minorHAnsi" w:cstheme="minorHAnsi"/>
          <w:spacing w:val="-2"/>
        </w:rPr>
        <w:t xml:space="preserve"> </w:t>
      </w:r>
      <w:r w:rsidRPr="00F85C1D">
        <w:rPr>
          <w:rFonts w:asciiTheme="minorHAnsi" w:hAnsiTheme="minorHAnsi" w:cstheme="minorHAnsi"/>
          <w:spacing w:val="-1"/>
        </w:rPr>
        <w:t>absolutely</w:t>
      </w:r>
      <w:r w:rsidRPr="00F85C1D">
        <w:rPr>
          <w:rFonts w:asciiTheme="minorHAnsi" w:hAnsiTheme="minorHAnsi" w:cstheme="minorHAnsi"/>
          <w:spacing w:val="1"/>
        </w:rPr>
        <w:t xml:space="preserve"> </w:t>
      </w:r>
      <w:r w:rsidRPr="00F85C1D">
        <w:rPr>
          <w:rFonts w:asciiTheme="minorHAnsi" w:hAnsiTheme="minorHAnsi" w:cstheme="minorHAnsi"/>
          <w:spacing w:val="-2"/>
        </w:rPr>
        <w:t>necessary</w:t>
      </w:r>
      <w:r w:rsidRPr="00F85C1D">
        <w:rPr>
          <w:rFonts w:asciiTheme="minorHAnsi" w:hAnsiTheme="minorHAnsi" w:cstheme="minorHAnsi"/>
          <w:spacing w:val="1"/>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perform </w:t>
      </w:r>
      <w:r w:rsidRPr="00F85C1D">
        <w:rPr>
          <w:rFonts w:asciiTheme="minorHAnsi" w:hAnsiTheme="minorHAnsi" w:cstheme="minorHAnsi"/>
        </w:rPr>
        <w:t>job</w:t>
      </w:r>
      <w:r w:rsidRPr="00F85C1D">
        <w:rPr>
          <w:rFonts w:asciiTheme="minorHAnsi" w:hAnsiTheme="minorHAnsi" w:cstheme="minorHAnsi"/>
          <w:spacing w:val="-3"/>
        </w:rPr>
        <w:t xml:space="preserve"> </w:t>
      </w:r>
      <w:r w:rsidRPr="00F85C1D">
        <w:rPr>
          <w:rFonts w:asciiTheme="minorHAnsi" w:hAnsiTheme="minorHAnsi" w:cstheme="minorHAnsi"/>
          <w:spacing w:val="-1"/>
        </w:rPr>
        <w:t>duties.</w:t>
      </w:r>
      <w:r w:rsidR="00180DCF" w:rsidRPr="00F85C1D">
        <w:rPr>
          <w:rFonts w:asciiTheme="minorHAnsi" w:hAnsiTheme="minorHAnsi" w:cstheme="minorHAnsi"/>
          <w:spacing w:val="-1"/>
        </w:rPr>
        <w:t xml:space="preserve"> </w:t>
      </w:r>
      <w:r w:rsidR="00E94124" w:rsidRPr="00F85C1D">
        <w:rPr>
          <w:rFonts w:asciiTheme="minorHAnsi" w:hAnsiTheme="minorHAnsi" w:cstheme="minorHAnsi"/>
          <w:spacing w:val="-1"/>
        </w:rPr>
        <w:t xml:space="preserve">The </w:t>
      </w:r>
      <w:r w:rsidR="001A3835" w:rsidRPr="00F85C1D">
        <w:rPr>
          <w:rFonts w:asciiTheme="minorHAnsi" w:hAnsiTheme="minorHAnsi" w:cstheme="minorHAnsi"/>
          <w:spacing w:val="-1"/>
        </w:rPr>
        <w:t>c</w:t>
      </w:r>
      <w:r w:rsidR="00406DAB" w:rsidRPr="00F85C1D">
        <w:rPr>
          <w:rFonts w:asciiTheme="minorHAnsi" w:hAnsiTheme="minorHAnsi" w:cstheme="minorHAnsi"/>
          <w:spacing w:val="-1"/>
        </w:rPr>
        <w:t xml:space="preserve">ontractor shall annually provide to the State a list of individuals that have access to the </w:t>
      </w:r>
      <w:r w:rsidR="00636D6C" w:rsidRPr="00F85C1D">
        <w:rPr>
          <w:rFonts w:asciiTheme="minorHAnsi" w:hAnsiTheme="minorHAnsi" w:cstheme="minorHAnsi"/>
          <w:spacing w:val="-1"/>
        </w:rPr>
        <w:t>D</w:t>
      </w:r>
      <w:r w:rsidR="00406DAB" w:rsidRPr="00F85C1D">
        <w:rPr>
          <w:rFonts w:asciiTheme="minorHAnsi" w:hAnsiTheme="minorHAnsi" w:cstheme="minorHAnsi"/>
          <w:spacing w:val="-1"/>
        </w:rPr>
        <w:t xml:space="preserve">ata and/or the ability to service the systems that maintain the </w:t>
      </w:r>
      <w:r w:rsidR="00636D6C" w:rsidRPr="00F85C1D">
        <w:rPr>
          <w:rFonts w:asciiTheme="minorHAnsi" w:hAnsiTheme="minorHAnsi" w:cstheme="minorHAnsi"/>
          <w:spacing w:val="-1"/>
        </w:rPr>
        <w:t>D</w:t>
      </w:r>
      <w:r w:rsidR="00406DAB" w:rsidRPr="00F85C1D">
        <w:rPr>
          <w:rFonts w:asciiTheme="minorHAnsi" w:hAnsiTheme="minorHAnsi" w:cstheme="minorHAnsi"/>
          <w:spacing w:val="-1"/>
        </w:rPr>
        <w:t>ata.</w:t>
      </w:r>
    </w:p>
    <w:p w14:paraId="09F1A634" w14:textId="06791830" w:rsidR="006D3714" w:rsidRPr="00F85C1D" w:rsidRDefault="006D3714" w:rsidP="000F1E86">
      <w:pPr>
        <w:pStyle w:val="BodyText"/>
        <w:numPr>
          <w:ilvl w:val="0"/>
          <w:numId w:val="10"/>
        </w:numPr>
        <w:tabs>
          <w:tab w:val="left" w:pos="341"/>
          <w:tab w:val="left" w:pos="454"/>
        </w:tabs>
        <w:spacing w:before="196" w:after="120" w:line="276" w:lineRule="auto"/>
        <w:ind w:right="179" w:firstLine="0"/>
        <w:rPr>
          <w:rFonts w:asciiTheme="minorHAnsi" w:hAnsiTheme="minorHAnsi" w:cstheme="minorHAnsi"/>
        </w:rPr>
      </w:pPr>
      <w:r w:rsidRPr="00F85C1D">
        <w:rPr>
          <w:rFonts w:asciiTheme="minorHAnsi" w:hAnsiTheme="minorHAnsi" w:cstheme="minorHAnsi"/>
          <w:b/>
          <w:bCs/>
          <w:spacing w:val="-1"/>
        </w:rPr>
        <w:t>Import</w:t>
      </w:r>
      <w:r w:rsidRPr="00F85C1D">
        <w:rPr>
          <w:rFonts w:asciiTheme="minorHAnsi" w:hAnsiTheme="minorHAnsi" w:cstheme="minorHAnsi"/>
          <w:b/>
          <w:bCs/>
        </w:rPr>
        <w:t xml:space="preserve"> </w:t>
      </w:r>
      <w:r w:rsidRPr="00F85C1D">
        <w:rPr>
          <w:rFonts w:asciiTheme="minorHAnsi" w:hAnsiTheme="minorHAnsi" w:cstheme="minorHAnsi"/>
          <w:b/>
          <w:bCs/>
          <w:spacing w:val="-1"/>
        </w:rPr>
        <w:t>and Export</w:t>
      </w:r>
      <w:r w:rsidRPr="00F85C1D">
        <w:rPr>
          <w:rFonts w:asciiTheme="minorHAnsi" w:hAnsiTheme="minorHAnsi" w:cstheme="minorHAnsi"/>
          <w:b/>
          <w:bCs/>
        </w:rPr>
        <w:t xml:space="preserve"> </w:t>
      </w:r>
      <w:r w:rsidRPr="00F85C1D">
        <w:rPr>
          <w:rFonts w:asciiTheme="minorHAnsi" w:hAnsiTheme="minorHAnsi" w:cstheme="minorHAnsi"/>
          <w:b/>
          <w:bCs/>
          <w:spacing w:val="-1"/>
        </w:rPr>
        <w:t>of</w:t>
      </w:r>
      <w:r w:rsidRPr="00F85C1D">
        <w:rPr>
          <w:rFonts w:asciiTheme="minorHAnsi" w:hAnsiTheme="minorHAnsi" w:cstheme="minorHAnsi"/>
          <w:b/>
          <w:bCs/>
          <w:spacing w:val="-3"/>
        </w:rPr>
        <w:t xml:space="preserve"> </w:t>
      </w:r>
      <w:r w:rsidRPr="00F85C1D">
        <w:rPr>
          <w:rFonts w:asciiTheme="minorHAnsi" w:hAnsiTheme="minorHAnsi" w:cstheme="minorHAnsi"/>
          <w:b/>
          <w:bCs/>
          <w:spacing w:val="-2"/>
        </w:rPr>
        <w:t>Data:</w:t>
      </w:r>
      <w:r w:rsidRPr="00F85C1D">
        <w:rPr>
          <w:rFonts w:asciiTheme="minorHAnsi" w:hAnsiTheme="minorHAnsi" w:cstheme="minorHAnsi"/>
          <w:b/>
          <w:bCs/>
          <w:spacing w:val="-1"/>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4"/>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have</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ability</w:t>
      </w:r>
      <w:r w:rsidRPr="00F85C1D">
        <w:rPr>
          <w:rFonts w:asciiTheme="minorHAnsi" w:hAnsiTheme="minorHAnsi" w:cstheme="minorHAnsi"/>
          <w:spacing w:val="1"/>
        </w:rPr>
        <w:t xml:space="preserve"> </w:t>
      </w:r>
      <w:r w:rsidRPr="00F85C1D">
        <w:rPr>
          <w:rFonts w:asciiTheme="minorHAnsi" w:hAnsiTheme="minorHAnsi" w:cstheme="minorHAnsi"/>
          <w:spacing w:val="-1"/>
        </w:rPr>
        <w:t>to</w:t>
      </w:r>
      <w:r w:rsidRPr="00F85C1D">
        <w:rPr>
          <w:rFonts w:asciiTheme="minorHAnsi" w:hAnsiTheme="minorHAnsi" w:cstheme="minorHAnsi"/>
          <w:spacing w:val="1"/>
        </w:rPr>
        <w:t xml:space="preserve"> </w:t>
      </w:r>
      <w:r w:rsidRPr="00F85C1D">
        <w:rPr>
          <w:rFonts w:asciiTheme="minorHAnsi" w:hAnsiTheme="minorHAnsi" w:cstheme="minorHAnsi"/>
          <w:spacing w:val="-1"/>
        </w:rPr>
        <w:t>import</w:t>
      </w:r>
      <w:r w:rsidRPr="00F85C1D">
        <w:rPr>
          <w:rFonts w:asciiTheme="minorHAnsi" w:hAnsiTheme="minorHAnsi" w:cstheme="minorHAnsi"/>
          <w:spacing w:val="-2"/>
        </w:rPr>
        <w:t xml:space="preserve"> </w:t>
      </w:r>
      <w:r w:rsidRPr="00F85C1D">
        <w:rPr>
          <w:rFonts w:asciiTheme="minorHAnsi" w:hAnsiTheme="minorHAnsi" w:cstheme="minorHAnsi"/>
        </w:rPr>
        <w:t xml:space="preserve">or </w:t>
      </w:r>
      <w:r w:rsidRPr="00F85C1D">
        <w:rPr>
          <w:rFonts w:asciiTheme="minorHAnsi" w:hAnsiTheme="minorHAnsi" w:cstheme="minorHAnsi"/>
          <w:spacing w:val="-1"/>
        </w:rPr>
        <w:t>export</w:t>
      </w:r>
      <w:r w:rsidRPr="00F85C1D">
        <w:rPr>
          <w:rFonts w:asciiTheme="minorHAnsi" w:hAnsiTheme="minorHAnsi" w:cstheme="minorHAnsi"/>
          <w:spacing w:val="1"/>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rPr>
        <w:t xml:space="preserve"> </w:t>
      </w:r>
      <w:r w:rsidR="004E7FB6" w:rsidRPr="00F85C1D">
        <w:rPr>
          <w:rFonts w:asciiTheme="minorHAnsi" w:hAnsiTheme="minorHAnsi" w:cstheme="minorHAnsi"/>
          <w:spacing w:val="-1"/>
        </w:rPr>
        <w:t xml:space="preserve">in </w:t>
      </w:r>
      <w:r w:rsidRPr="00F85C1D">
        <w:rPr>
          <w:rFonts w:asciiTheme="minorHAnsi" w:hAnsiTheme="minorHAnsi" w:cstheme="minorHAnsi"/>
          <w:spacing w:val="-1"/>
        </w:rPr>
        <w:t>piecemeal</w:t>
      </w:r>
      <w:r w:rsidRPr="00F85C1D">
        <w:rPr>
          <w:rFonts w:asciiTheme="minorHAnsi" w:hAnsiTheme="minorHAnsi" w:cstheme="minorHAnsi"/>
          <w:spacing w:val="-3"/>
        </w:rPr>
        <w:t xml:space="preserve"> </w:t>
      </w:r>
      <w:r w:rsidRPr="00F85C1D">
        <w:rPr>
          <w:rFonts w:asciiTheme="minorHAnsi" w:hAnsiTheme="minorHAnsi" w:cstheme="minorHAnsi"/>
        </w:rPr>
        <w:t xml:space="preserve">or </w:t>
      </w:r>
      <w:r w:rsidRPr="00F85C1D">
        <w:rPr>
          <w:rFonts w:asciiTheme="minorHAnsi" w:hAnsiTheme="minorHAnsi" w:cstheme="minorHAnsi"/>
          <w:spacing w:val="-1"/>
        </w:rPr>
        <w:t>in</w:t>
      </w:r>
      <w:r w:rsidRPr="00F85C1D">
        <w:rPr>
          <w:rFonts w:asciiTheme="minorHAnsi" w:hAnsiTheme="minorHAnsi" w:cstheme="minorHAnsi"/>
          <w:spacing w:val="-3"/>
        </w:rPr>
        <w:t xml:space="preserve"> </w:t>
      </w:r>
      <w:r w:rsidRPr="00F85C1D">
        <w:rPr>
          <w:rFonts w:asciiTheme="minorHAnsi" w:hAnsiTheme="minorHAnsi" w:cstheme="minorHAnsi"/>
          <w:spacing w:val="-1"/>
        </w:rPr>
        <w:t>entirety</w:t>
      </w:r>
      <w:r w:rsidRPr="00F85C1D">
        <w:rPr>
          <w:rFonts w:asciiTheme="minorHAnsi" w:hAnsiTheme="minorHAnsi" w:cstheme="minorHAnsi"/>
          <w:spacing w:val="1"/>
        </w:rPr>
        <w:t xml:space="preserve"> </w:t>
      </w:r>
      <w:r w:rsidRPr="00F85C1D">
        <w:rPr>
          <w:rFonts w:asciiTheme="minorHAnsi" w:hAnsiTheme="minorHAnsi" w:cstheme="minorHAnsi"/>
          <w:spacing w:val="-2"/>
        </w:rPr>
        <w:t xml:space="preserve">at </w:t>
      </w:r>
      <w:r w:rsidRPr="00F85C1D">
        <w:rPr>
          <w:rFonts w:asciiTheme="minorHAnsi" w:hAnsiTheme="minorHAnsi" w:cstheme="minorHAnsi"/>
          <w:spacing w:val="-1"/>
        </w:rPr>
        <w:t>its</w:t>
      </w:r>
      <w:r w:rsidRPr="00F85C1D">
        <w:rPr>
          <w:rFonts w:asciiTheme="minorHAnsi" w:hAnsiTheme="minorHAnsi" w:cstheme="minorHAnsi"/>
        </w:rPr>
        <w:t xml:space="preserve"> </w:t>
      </w:r>
      <w:r w:rsidRPr="00F85C1D">
        <w:rPr>
          <w:rFonts w:asciiTheme="minorHAnsi" w:hAnsiTheme="minorHAnsi" w:cstheme="minorHAnsi"/>
          <w:spacing w:val="-1"/>
        </w:rPr>
        <w:t>discretion</w:t>
      </w:r>
      <w:r w:rsidR="00144BAF" w:rsidRPr="00F85C1D">
        <w:rPr>
          <w:rFonts w:asciiTheme="minorHAnsi" w:hAnsiTheme="minorHAnsi" w:cstheme="minorHAnsi"/>
          <w:spacing w:val="-1"/>
        </w:rPr>
        <w:t>,</w:t>
      </w:r>
      <w:r w:rsidRPr="00F85C1D">
        <w:rPr>
          <w:rFonts w:asciiTheme="minorHAnsi" w:hAnsiTheme="minorHAnsi" w:cstheme="minorHAnsi"/>
          <w:spacing w:val="-3"/>
        </w:rPr>
        <w:t xml:space="preserve"> </w:t>
      </w:r>
      <w:r w:rsidR="00144BAF" w:rsidRPr="00F85C1D">
        <w:rPr>
          <w:rFonts w:asciiTheme="minorHAnsi" w:hAnsiTheme="minorHAnsi" w:cstheme="minorHAnsi"/>
          <w:spacing w:val="-1"/>
        </w:rPr>
        <w:t>with reasonable assistance provided by</w:t>
      </w:r>
      <w:r w:rsidRPr="00F85C1D">
        <w:rPr>
          <w:rFonts w:asciiTheme="minorHAnsi" w:hAnsiTheme="minorHAnsi" w:cstheme="minorHAnsi"/>
          <w:spacing w:val="-1"/>
        </w:rPr>
        <w:t xml:space="preserve"> the</w:t>
      </w:r>
      <w:r w:rsidRPr="00F85C1D">
        <w:rPr>
          <w:rFonts w:asciiTheme="minorHAnsi" w:hAnsiTheme="minorHAnsi" w:cstheme="minorHAnsi"/>
          <w:spacing w:val="1"/>
        </w:rPr>
        <w:t xml:space="preserv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00144BAF"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at</w:t>
      </w:r>
      <w:r w:rsidRPr="00F85C1D">
        <w:rPr>
          <w:rFonts w:asciiTheme="minorHAnsi" w:hAnsiTheme="minorHAnsi" w:cstheme="minorHAnsi"/>
          <w:spacing w:val="1"/>
        </w:rPr>
        <w:t xml:space="preserve"> </w:t>
      </w:r>
      <w:r w:rsidRPr="00F85C1D">
        <w:rPr>
          <w:rFonts w:asciiTheme="minorHAnsi" w:hAnsiTheme="minorHAnsi" w:cstheme="minorHAnsi"/>
          <w:spacing w:val="-1"/>
        </w:rPr>
        <w:t>any time</w:t>
      </w:r>
      <w:r w:rsidRPr="00F85C1D">
        <w:rPr>
          <w:rFonts w:asciiTheme="minorHAnsi" w:hAnsiTheme="minorHAnsi" w:cstheme="minorHAnsi"/>
          <w:spacing w:val="1"/>
        </w:rPr>
        <w:t xml:space="preserve"> </w:t>
      </w:r>
      <w:r w:rsidRPr="00F85C1D">
        <w:rPr>
          <w:rFonts w:asciiTheme="minorHAnsi" w:hAnsiTheme="minorHAnsi" w:cstheme="minorHAnsi"/>
          <w:spacing w:val="-1"/>
        </w:rPr>
        <w:lastRenderedPageBreak/>
        <w:t xml:space="preserve">during </w:t>
      </w:r>
      <w:r w:rsidR="004E7FB6" w:rsidRPr="00F85C1D">
        <w:rPr>
          <w:rFonts w:asciiTheme="minorHAnsi" w:hAnsiTheme="minorHAnsi" w:cstheme="minorHAnsi"/>
          <w:spacing w:val="-2"/>
        </w:rPr>
        <w:t xml:space="preserve">the </w:t>
      </w:r>
      <w:r w:rsidRPr="00F85C1D">
        <w:rPr>
          <w:rFonts w:asciiTheme="minorHAnsi" w:hAnsiTheme="minorHAnsi" w:cstheme="minorHAnsi"/>
          <w:spacing w:val="-1"/>
        </w:rPr>
        <w:t xml:space="preserve">term </w:t>
      </w:r>
      <w:r w:rsidRPr="00F85C1D">
        <w:rPr>
          <w:rFonts w:asciiTheme="minorHAnsi" w:hAnsiTheme="minorHAnsi" w:cstheme="minorHAnsi"/>
        </w:rPr>
        <w:t>of</w:t>
      </w:r>
      <w:r w:rsidRPr="00F85C1D">
        <w:rPr>
          <w:rFonts w:asciiTheme="minorHAnsi" w:hAnsiTheme="minorHAnsi" w:cstheme="minorHAnsi"/>
          <w:spacing w:val="-3"/>
        </w:rPr>
        <w:t xml:space="preserve"> </w:t>
      </w:r>
      <w:r w:rsidR="001A3835" w:rsidRPr="00F85C1D">
        <w:rPr>
          <w:rFonts w:asciiTheme="minorHAnsi" w:hAnsiTheme="minorHAnsi" w:cstheme="minorHAnsi"/>
          <w:spacing w:val="-1"/>
        </w:rPr>
        <w:t>c</w:t>
      </w:r>
      <w:r w:rsidR="0071493F" w:rsidRPr="00F85C1D">
        <w:rPr>
          <w:rFonts w:asciiTheme="minorHAnsi" w:hAnsiTheme="minorHAnsi" w:cstheme="minorHAnsi"/>
          <w:spacing w:val="-1"/>
        </w:rPr>
        <w:t>ontract</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This</w:t>
      </w:r>
      <w:r w:rsidRPr="00F85C1D">
        <w:rPr>
          <w:rFonts w:asciiTheme="minorHAnsi" w:hAnsiTheme="minorHAnsi" w:cstheme="minorHAnsi"/>
        </w:rPr>
        <w:t xml:space="preserve"> </w:t>
      </w:r>
      <w:r w:rsidRPr="00F85C1D">
        <w:rPr>
          <w:rFonts w:asciiTheme="minorHAnsi" w:hAnsiTheme="minorHAnsi" w:cstheme="minorHAnsi"/>
          <w:spacing w:val="-1"/>
        </w:rPr>
        <w:t>includes</w:t>
      </w:r>
      <w:r w:rsidRPr="00F85C1D">
        <w:rPr>
          <w:rFonts w:asciiTheme="minorHAnsi" w:hAnsiTheme="minorHAnsi" w:cstheme="minorHAnsi"/>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ability</w:t>
      </w:r>
      <w:r w:rsidRPr="00F85C1D">
        <w:rPr>
          <w:rFonts w:asciiTheme="minorHAnsi" w:hAnsiTheme="minorHAnsi" w:cstheme="minorHAnsi"/>
          <w:spacing w:val="-4"/>
        </w:rPr>
        <w:t xml:space="preserve"> </w:t>
      </w:r>
      <w:r w:rsidRPr="00F85C1D">
        <w:rPr>
          <w:rFonts w:asciiTheme="minorHAnsi" w:hAnsiTheme="minorHAnsi" w:cstheme="minorHAnsi"/>
        </w:rPr>
        <w:t xml:space="preserve">for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Pr="00F85C1D">
        <w:rPr>
          <w:rFonts w:asciiTheme="minorHAnsi" w:hAnsiTheme="minorHAnsi" w:cstheme="minorHAnsi"/>
        </w:rPr>
        <w:t>to</w:t>
      </w:r>
      <w:r w:rsidRPr="00F85C1D">
        <w:rPr>
          <w:rFonts w:asciiTheme="minorHAnsi" w:hAnsiTheme="minorHAnsi" w:cstheme="minorHAnsi"/>
          <w:spacing w:val="-1"/>
        </w:rPr>
        <w:t xml:space="preserve"> import</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export</w:t>
      </w:r>
      <w:r w:rsidRPr="00F85C1D">
        <w:rPr>
          <w:rFonts w:asciiTheme="minorHAnsi" w:hAnsiTheme="minorHAnsi" w:cstheme="minorHAnsi"/>
          <w:spacing w:val="-2"/>
        </w:rPr>
        <w:t xml:space="preserve"> </w:t>
      </w:r>
      <w:r w:rsidR="00636D6C" w:rsidRPr="00F85C1D">
        <w:rPr>
          <w:rFonts w:asciiTheme="minorHAnsi" w:hAnsiTheme="minorHAnsi" w:cstheme="minorHAnsi"/>
          <w:spacing w:val="-1"/>
        </w:rPr>
        <w:t>D</w:t>
      </w:r>
      <w:r w:rsidRPr="00F85C1D">
        <w:rPr>
          <w:rFonts w:asciiTheme="minorHAnsi" w:hAnsiTheme="minorHAnsi" w:cstheme="minorHAnsi"/>
          <w:spacing w:val="-1"/>
        </w:rPr>
        <w:t>ata</w:t>
      </w:r>
      <w:r w:rsidRPr="00F85C1D">
        <w:rPr>
          <w:rFonts w:asciiTheme="minorHAnsi" w:hAnsiTheme="minorHAnsi" w:cstheme="minorHAnsi"/>
        </w:rPr>
        <w:t xml:space="preserve"> </w:t>
      </w:r>
      <w:r w:rsidRPr="00F85C1D">
        <w:rPr>
          <w:rFonts w:asciiTheme="minorHAnsi" w:hAnsiTheme="minorHAnsi" w:cstheme="minorHAnsi"/>
          <w:spacing w:val="-1"/>
        </w:rPr>
        <w:t xml:space="preserve">to/from </w:t>
      </w:r>
      <w:r w:rsidRPr="00F85C1D">
        <w:rPr>
          <w:rFonts w:asciiTheme="minorHAnsi" w:hAnsiTheme="minorHAnsi" w:cstheme="minorHAnsi"/>
        </w:rPr>
        <w:t xml:space="preserve">other </w:t>
      </w:r>
      <w:r w:rsidR="00144BAF" w:rsidRPr="00F85C1D">
        <w:rPr>
          <w:rFonts w:asciiTheme="minorHAnsi" w:hAnsiTheme="minorHAnsi" w:cstheme="minorHAnsi"/>
          <w:spacing w:val="-1"/>
        </w:rPr>
        <w:t>parties at the State’s sole discretion</w:t>
      </w:r>
      <w:r w:rsidRPr="00F85C1D">
        <w:rPr>
          <w:rFonts w:asciiTheme="minorHAnsi" w:hAnsiTheme="minorHAnsi" w:cstheme="minorHAnsi"/>
          <w:spacing w:val="-1"/>
        </w:rPr>
        <w:t>.</w:t>
      </w:r>
      <w:r w:rsidRPr="00F85C1D">
        <w:rPr>
          <w:rFonts w:asciiTheme="minorHAnsi" w:hAnsiTheme="minorHAnsi" w:cstheme="minorHAnsi"/>
        </w:rPr>
        <w:t xml:space="preserve"> </w:t>
      </w:r>
      <w:r w:rsidRPr="00F85C1D">
        <w:rPr>
          <w:rFonts w:asciiTheme="minorHAnsi" w:hAnsiTheme="minorHAnsi" w:cstheme="minorHAnsi"/>
          <w:spacing w:val="-1"/>
        </w:rPr>
        <w:t>Contractor</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2"/>
        </w:rPr>
        <w:t>specify</w:t>
      </w:r>
      <w:r w:rsidR="008E51E0" w:rsidRPr="00F85C1D">
        <w:rPr>
          <w:rFonts w:asciiTheme="minorHAnsi" w:hAnsiTheme="minorHAnsi" w:cstheme="minorHAnsi"/>
          <w:spacing w:val="-2"/>
        </w:rPr>
        <w:t xml:space="preserve"> in the Statement of Work</w:t>
      </w:r>
      <w:r w:rsidRPr="00F85C1D">
        <w:rPr>
          <w:rFonts w:asciiTheme="minorHAnsi" w:hAnsiTheme="minorHAnsi" w:cstheme="minorHAnsi"/>
          <w:spacing w:val="1"/>
        </w:rPr>
        <w:t xml:space="preserve"> </w:t>
      </w:r>
      <w:r w:rsidRPr="00F85C1D">
        <w:rPr>
          <w:rFonts w:asciiTheme="minorHAnsi" w:hAnsiTheme="minorHAnsi" w:cstheme="minorHAnsi"/>
          <w:spacing w:val="-1"/>
        </w:rPr>
        <w:t>if</w:t>
      </w:r>
      <w:r w:rsidRPr="00F85C1D">
        <w:rPr>
          <w:rFonts w:asciiTheme="minorHAnsi" w:hAnsiTheme="minorHAnsi" w:cstheme="minorHAnsi"/>
          <w:spacing w:val="-3"/>
        </w:rPr>
        <w:t xml:space="preserve"> </w:t>
      </w:r>
      <w:r w:rsidR="0073262D" w:rsidRPr="00F85C1D">
        <w:rPr>
          <w:rFonts w:asciiTheme="minorHAnsi" w:hAnsiTheme="minorHAnsi" w:cstheme="minorHAnsi"/>
          <w:spacing w:val="-3"/>
        </w:rPr>
        <w:t xml:space="preserve">the </w:t>
      </w:r>
      <w:r w:rsidR="00BC2A3D" w:rsidRPr="00F85C1D">
        <w:rPr>
          <w:rFonts w:asciiTheme="minorHAnsi" w:hAnsiTheme="minorHAnsi" w:cstheme="minorHAnsi"/>
          <w:spacing w:val="-1"/>
        </w:rPr>
        <w:t>State</w:t>
      </w:r>
      <w:r w:rsidRPr="00F85C1D">
        <w:rPr>
          <w:rFonts w:asciiTheme="minorHAnsi" w:hAnsiTheme="minorHAnsi" w:cstheme="minorHAnsi"/>
          <w:spacing w:val="1"/>
        </w:rPr>
        <w:t xml:space="preserve"> </w:t>
      </w:r>
      <w:r w:rsidR="001A3835" w:rsidRPr="00F85C1D">
        <w:rPr>
          <w:rFonts w:asciiTheme="minorHAnsi" w:hAnsiTheme="minorHAnsi" w:cstheme="minorHAnsi"/>
          <w:spacing w:val="-1"/>
        </w:rPr>
        <w:t>is r</w:t>
      </w:r>
      <w:r w:rsidRPr="00F85C1D">
        <w:rPr>
          <w:rFonts w:asciiTheme="minorHAnsi" w:hAnsiTheme="minorHAnsi" w:cstheme="minorHAnsi"/>
          <w:spacing w:val="-1"/>
        </w:rPr>
        <w:t>equired to</w:t>
      </w:r>
      <w:r w:rsidRPr="00F85C1D">
        <w:rPr>
          <w:rFonts w:asciiTheme="minorHAnsi" w:hAnsiTheme="minorHAnsi" w:cstheme="minorHAnsi"/>
          <w:spacing w:val="1"/>
        </w:rPr>
        <w:t xml:space="preserve"> </w:t>
      </w:r>
      <w:r w:rsidRPr="00F85C1D">
        <w:rPr>
          <w:rFonts w:asciiTheme="minorHAnsi" w:hAnsiTheme="minorHAnsi" w:cstheme="minorHAnsi"/>
          <w:spacing w:val="-1"/>
        </w:rPr>
        <w:t>provide</w:t>
      </w:r>
      <w:r w:rsidRPr="00F85C1D">
        <w:rPr>
          <w:rFonts w:asciiTheme="minorHAnsi" w:hAnsiTheme="minorHAnsi" w:cstheme="minorHAnsi"/>
          <w:spacing w:val="1"/>
        </w:rPr>
        <w:t xml:space="preserve"> </w:t>
      </w:r>
      <w:r w:rsidRPr="00F85C1D">
        <w:rPr>
          <w:rFonts w:asciiTheme="minorHAnsi" w:hAnsiTheme="minorHAnsi" w:cstheme="minorHAnsi"/>
          <w:spacing w:val="-1"/>
        </w:rPr>
        <w:t>its’</w:t>
      </w:r>
      <w:r w:rsidRPr="00F85C1D">
        <w:rPr>
          <w:rFonts w:asciiTheme="minorHAnsi" w:hAnsiTheme="minorHAnsi" w:cstheme="minorHAnsi"/>
          <w:spacing w:val="-2"/>
        </w:rPr>
        <w:t xml:space="preserve"> </w:t>
      </w:r>
      <w:r w:rsidRPr="00F85C1D">
        <w:rPr>
          <w:rFonts w:asciiTheme="minorHAnsi" w:hAnsiTheme="minorHAnsi" w:cstheme="minorHAnsi"/>
          <w:spacing w:val="-1"/>
        </w:rPr>
        <w:t>own tools</w:t>
      </w:r>
      <w:r w:rsidRPr="00F85C1D">
        <w:rPr>
          <w:rFonts w:asciiTheme="minorHAnsi" w:hAnsiTheme="minorHAnsi" w:cstheme="minorHAnsi"/>
        </w:rPr>
        <w:t xml:space="preserve"> </w:t>
      </w:r>
      <w:r w:rsidRPr="00F85C1D">
        <w:rPr>
          <w:rFonts w:asciiTheme="minorHAnsi" w:hAnsiTheme="minorHAnsi" w:cstheme="minorHAnsi"/>
          <w:spacing w:val="-1"/>
        </w:rPr>
        <w:t>for</w:t>
      </w:r>
      <w:r w:rsidRPr="00F85C1D">
        <w:rPr>
          <w:rFonts w:asciiTheme="minorHAnsi" w:hAnsiTheme="minorHAnsi" w:cstheme="minorHAnsi"/>
        </w:rPr>
        <w:t xml:space="preserve"> </w:t>
      </w:r>
      <w:r w:rsidRPr="00F85C1D">
        <w:rPr>
          <w:rFonts w:asciiTheme="minorHAnsi" w:hAnsiTheme="minorHAnsi" w:cstheme="minorHAnsi"/>
          <w:spacing w:val="-1"/>
        </w:rPr>
        <w:t>this</w:t>
      </w:r>
      <w:r w:rsidRPr="00F85C1D">
        <w:rPr>
          <w:rFonts w:asciiTheme="minorHAnsi" w:hAnsiTheme="minorHAnsi" w:cstheme="minorHAnsi"/>
          <w:spacing w:val="-2"/>
        </w:rPr>
        <w:t xml:space="preserve"> </w:t>
      </w:r>
      <w:r w:rsidRPr="00F85C1D">
        <w:rPr>
          <w:rFonts w:asciiTheme="minorHAnsi" w:hAnsiTheme="minorHAnsi" w:cstheme="minorHAnsi"/>
          <w:spacing w:val="-1"/>
        </w:rPr>
        <w:t>purpose,</w:t>
      </w:r>
      <w:r w:rsidRPr="00F85C1D">
        <w:rPr>
          <w:rFonts w:asciiTheme="minorHAnsi" w:hAnsiTheme="minorHAnsi" w:cstheme="minorHAnsi"/>
          <w:spacing w:val="-2"/>
        </w:rPr>
        <w:t xml:space="preserve"> including</w:t>
      </w:r>
      <w:r w:rsidRPr="00F85C1D">
        <w:rPr>
          <w:rFonts w:asciiTheme="minorHAnsi" w:hAnsiTheme="minorHAnsi" w:cstheme="minorHAnsi"/>
          <w:spacing w:val="-1"/>
        </w:rPr>
        <w:t xml:space="preserve"> the</w:t>
      </w:r>
      <w:r w:rsidRPr="00F85C1D">
        <w:rPr>
          <w:rFonts w:asciiTheme="minorHAnsi" w:hAnsiTheme="minorHAnsi" w:cstheme="minorHAnsi"/>
          <w:spacing w:val="1"/>
        </w:rPr>
        <w:t xml:space="preserve"> </w:t>
      </w:r>
      <w:r w:rsidRPr="00F85C1D">
        <w:rPr>
          <w:rFonts w:asciiTheme="minorHAnsi" w:hAnsiTheme="minorHAnsi" w:cstheme="minorHAnsi"/>
          <w:spacing w:val="-1"/>
        </w:rPr>
        <w:t>optional</w:t>
      </w:r>
      <w:r w:rsidRPr="00F85C1D">
        <w:rPr>
          <w:rFonts w:asciiTheme="minorHAnsi" w:hAnsiTheme="minorHAnsi" w:cstheme="minorHAnsi"/>
        </w:rPr>
        <w:t xml:space="preserve"> </w:t>
      </w:r>
      <w:r w:rsidRPr="00F85C1D">
        <w:rPr>
          <w:rFonts w:asciiTheme="minorHAnsi" w:hAnsiTheme="minorHAnsi" w:cstheme="minorHAnsi"/>
          <w:spacing w:val="-1"/>
        </w:rPr>
        <w:t>purchase</w:t>
      </w:r>
      <w:r w:rsidRPr="00F85C1D">
        <w:rPr>
          <w:rFonts w:asciiTheme="minorHAnsi" w:hAnsiTheme="minorHAnsi" w:cstheme="minorHAnsi"/>
          <w:spacing w:val="1"/>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00450D5D" w:rsidRPr="00F85C1D">
        <w:rPr>
          <w:rFonts w:asciiTheme="minorHAnsi" w:hAnsiTheme="minorHAnsi" w:cstheme="minorHAnsi"/>
          <w:spacing w:val="-1"/>
        </w:rPr>
        <w:t>’</w:t>
      </w:r>
      <w:r w:rsidRPr="00F85C1D">
        <w:rPr>
          <w:rFonts w:asciiTheme="minorHAnsi" w:hAnsiTheme="minorHAnsi" w:cstheme="minorHAnsi"/>
          <w:spacing w:val="-1"/>
        </w:rPr>
        <w:t>s</w:t>
      </w:r>
      <w:r w:rsidRPr="00F85C1D">
        <w:rPr>
          <w:rFonts w:asciiTheme="minorHAnsi" w:hAnsiTheme="minorHAnsi" w:cstheme="minorHAnsi"/>
          <w:spacing w:val="-2"/>
        </w:rPr>
        <w:t xml:space="preserve"> </w:t>
      </w:r>
      <w:r w:rsidRPr="00F85C1D">
        <w:rPr>
          <w:rFonts w:asciiTheme="minorHAnsi" w:hAnsiTheme="minorHAnsi" w:cstheme="minorHAnsi"/>
          <w:spacing w:val="-1"/>
        </w:rPr>
        <w:t>tools</w:t>
      </w:r>
      <w:r w:rsidRPr="00F85C1D">
        <w:rPr>
          <w:rFonts w:asciiTheme="minorHAnsi" w:hAnsiTheme="minorHAnsi" w:cstheme="minorHAnsi"/>
          <w:spacing w:val="38"/>
        </w:rPr>
        <w:t xml:space="preserve"> </w:t>
      </w:r>
      <w:r w:rsidRPr="00F85C1D">
        <w:rPr>
          <w:rFonts w:asciiTheme="minorHAnsi" w:hAnsiTheme="minorHAnsi" w:cstheme="minorHAnsi"/>
          <w:spacing w:val="-1"/>
        </w:rPr>
        <w:t>if</w:t>
      </w:r>
      <w:r w:rsidRPr="00F85C1D">
        <w:rPr>
          <w:rFonts w:asciiTheme="minorHAnsi" w:hAnsiTheme="minorHAnsi" w:cstheme="minorHAnsi"/>
        </w:rPr>
        <w:t xml:space="preserv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00636D6C" w:rsidRPr="00F85C1D">
        <w:rPr>
          <w:rFonts w:asciiTheme="minorHAnsi" w:hAnsiTheme="minorHAnsi" w:cstheme="minorHAnsi"/>
          <w:spacing w:val="-1"/>
        </w:rPr>
        <w:t>’</w:t>
      </w:r>
      <w:r w:rsidRPr="00F85C1D">
        <w:rPr>
          <w:rFonts w:asciiTheme="minorHAnsi" w:hAnsiTheme="minorHAnsi" w:cstheme="minorHAnsi"/>
          <w:spacing w:val="-1"/>
        </w:rPr>
        <w:t>s</w:t>
      </w:r>
      <w:r w:rsidRPr="00F85C1D">
        <w:rPr>
          <w:rFonts w:asciiTheme="minorHAnsi" w:hAnsiTheme="minorHAnsi" w:cstheme="minorHAnsi"/>
        </w:rPr>
        <w:t xml:space="preserve"> </w:t>
      </w:r>
      <w:r w:rsidRPr="00F85C1D">
        <w:rPr>
          <w:rFonts w:asciiTheme="minorHAnsi" w:hAnsiTheme="minorHAnsi" w:cstheme="minorHAnsi"/>
          <w:spacing w:val="-1"/>
        </w:rPr>
        <w:t>applications</w:t>
      </w:r>
      <w:r w:rsidRPr="00F85C1D">
        <w:rPr>
          <w:rFonts w:asciiTheme="minorHAnsi" w:hAnsiTheme="minorHAnsi" w:cstheme="minorHAnsi"/>
          <w:spacing w:val="-2"/>
        </w:rPr>
        <w:t xml:space="preserve"> </w:t>
      </w:r>
      <w:r w:rsidRPr="00F85C1D">
        <w:rPr>
          <w:rFonts w:asciiTheme="minorHAnsi" w:hAnsiTheme="minorHAnsi" w:cstheme="minorHAnsi"/>
          <w:spacing w:val="-1"/>
        </w:rPr>
        <w:t>are</w:t>
      </w:r>
      <w:r w:rsidRPr="00F85C1D">
        <w:rPr>
          <w:rFonts w:asciiTheme="minorHAnsi" w:hAnsiTheme="minorHAnsi" w:cstheme="minorHAnsi"/>
          <w:spacing w:val="1"/>
        </w:rPr>
        <w:t xml:space="preserve"> </w:t>
      </w:r>
      <w:r w:rsidRPr="00F85C1D">
        <w:rPr>
          <w:rFonts w:asciiTheme="minorHAnsi" w:hAnsiTheme="minorHAnsi" w:cstheme="minorHAnsi"/>
          <w:spacing w:val="-1"/>
        </w:rPr>
        <w:t>not</w:t>
      </w:r>
      <w:r w:rsidRPr="00F85C1D">
        <w:rPr>
          <w:rFonts w:asciiTheme="minorHAnsi" w:hAnsiTheme="minorHAnsi" w:cstheme="minorHAnsi"/>
          <w:spacing w:val="1"/>
        </w:rPr>
        <w:t xml:space="preserve"> </w:t>
      </w:r>
      <w:r w:rsidRPr="00F85C1D">
        <w:rPr>
          <w:rFonts w:asciiTheme="minorHAnsi" w:hAnsiTheme="minorHAnsi" w:cstheme="minorHAnsi"/>
          <w:spacing w:val="-1"/>
        </w:rPr>
        <w:t>able</w:t>
      </w:r>
      <w:r w:rsidRPr="00F85C1D">
        <w:rPr>
          <w:rFonts w:asciiTheme="minorHAnsi" w:hAnsiTheme="minorHAnsi" w:cstheme="minorHAnsi"/>
          <w:spacing w:val="-2"/>
        </w:rPr>
        <w:t xml:space="preserve"> </w:t>
      </w:r>
      <w:r w:rsidRPr="00F85C1D">
        <w:rPr>
          <w:rFonts w:asciiTheme="minorHAnsi" w:hAnsiTheme="minorHAnsi" w:cstheme="minorHAnsi"/>
        </w:rPr>
        <w:t>to</w:t>
      </w:r>
      <w:r w:rsidRPr="00F85C1D">
        <w:rPr>
          <w:rFonts w:asciiTheme="minorHAnsi" w:hAnsiTheme="minorHAnsi" w:cstheme="minorHAnsi"/>
          <w:spacing w:val="-1"/>
        </w:rPr>
        <w:t xml:space="preserve"> provide</w:t>
      </w:r>
      <w:r w:rsidRPr="00F85C1D">
        <w:rPr>
          <w:rFonts w:asciiTheme="minorHAnsi" w:hAnsiTheme="minorHAnsi" w:cstheme="minorHAnsi"/>
          <w:spacing w:val="1"/>
        </w:rPr>
        <w:t xml:space="preserve"> </w:t>
      </w:r>
      <w:r w:rsidRPr="00F85C1D">
        <w:rPr>
          <w:rFonts w:asciiTheme="minorHAnsi" w:hAnsiTheme="minorHAnsi" w:cstheme="minorHAnsi"/>
          <w:spacing w:val="-1"/>
        </w:rPr>
        <w:t>this</w:t>
      </w:r>
      <w:r w:rsidRPr="00F85C1D">
        <w:rPr>
          <w:rFonts w:asciiTheme="minorHAnsi" w:hAnsiTheme="minorHAnsi" w:cstheme="minorHAnsi"/>
          <w:spacing w:val="-2"/>
        </w:rPr>
        <w:t xml:space="preserve"> </w:t>
      </w:r>
      <w:r w:rsidRPr="00F85C1D">
        <w:rPr>
          <w:rFonts w:asciiTheme="minorHAnsi" w:hAnsiTheme="minorHAnsi" w:cstheme="minorHAnsi"/>
          <w:spacing w:val="-1"/>
        </w:rPr>
        <w:t>functionality</w:t>
      </w:r>
      <w:r w:rsidRPr="00F85C1D">
        <w:rPr>
          <w:rFonts w:asciiTheme="minorHAnsi" w:hAnsiTheme="minorHAnsi" w:cstheme="minorHAnsi"/>
          <w:spacing w:val="1"/>
        </w:rPr>
        <w:t xml:space="preserve"> </w:t>
      </w:r>
      <w:r w:rsidRPr="00F85C1D">
        <w:rPr>
          <w:rFonts w:asciiTheme="minorHAnsi" w:hAnsiTheme="minorHAnsi" w:cstheme="minorHAnsi"/>
          <w:spacing w:val="-1"/>
        </w:rPr>
        <w:t>directly.</w:t>
      </w:r>
    </w:p>
    <w:p w14:paraId="1681E04D" w14:textId="50DFED5F" w:rsidR="006D3714" w:rsidRPr="00F85C1D" w:rsidRDefault="006D3714" w:rsidP="000F1E86">
      <w:pPr>
        <w:pStyle w:val="BodyText"/>
        <w:numPr>
          <w:ilvl w:val="0"/>
          <w:numId w:val="10"/>
        </w:numPr>
        <w:tabs>
          <w:tab w:val="left" w:pos="341"/>
          <w:tab w:val="left" w:pos="453"/>
        </w:tabs>
        <w:spacing w:before="197" w:after="120" w:line="276" w:lineRule="auto"/>
        <w:ind w:right="215" w:firstLine="0"/>
        <w:rPr>
          <w:rFonts w:asciiTheme="minorHAnsi" w:hAnsiTheme="minorHAnsi" w:cstheme="minorHAnsi"/>
        </w:rPr>
      </w:pPr>
      <w:r w:rsidRPr="00F85C1D">
        <w:rPr>
          <w:rFonts w:asciiTheme="minorHAnsi" w:hAnsiTheme="minorHAnsi" w:cstheme="minorHAnsi"/>
          <w:b/>
          <w:spacing w:val="-1"/>
        </w:rPr>
        <w:t>Responsibilities</w:t>
      </w:r>
      <w:r w:rsidRPr="00F85C1D">
        <w:rPr>
          <w:rFonts w:asciiTheme="minorHAnsi" w:hAnsiTheme="minorHAnsi" w:cstheme="minorHAnsi"/>
          <w:b/>
          <w:spacing w:val="1"/>
        </w:rPr>
        <w:t xml:space="preserve"> </w:t>
      </w:r>
      <w:r w:rsidRPr="00F85C1D">
        <w:rPr>
          <w:rFonts w:asciiTheme="minorHAnsi" w:hAnsiTheme="minorHAnsi" w:cstheme="minorHAnsi"/>
          <w:b/>
          <w:spacing w:val="-1"/>
        </w:rPr>
        <w:t>and Uptime</w:t>
      </w:r>
      <w:r w:rsidRPr="00F85C1D">
        <w:rPr>
          <w:rFonts w:asciiTheme="minorHAnsi" w:hAnsiTheme="minorHAnsi" w:cstheme="minorHAnsi"/>
          <w:b/>
          <w:spacing w:val="-3"/>
        </w:rPr>
        <w:t xml:space="preserve"> </w:t>
      </w:r>
      <w:r w:rsidRPr="00F85C1D">
        <w:rPr>
          <w:rFonts w:asciiTheme="minorHAnsi" w:hAnsiTheme="minorHAnsi" w:cstheme="minorHAnsi"/>
          <w:b/>
          <w:spacing w:val="-1"/>
        </w:rPr>
        <w:t>Guarantee</w:t>
      </w:r>
      <w:r w:rsidRPr="00F85C1D">
        <w:rPr>
          <w:rFonts w:asciiTheme="minorHAnsi" w:hAnsiTheme="minorHAnsi" w:cstheme="minorHAnsi"/>
          <w:spacing w:val="-1"/>
        </w:rPr>
        <w:t>:</w:t>
      </w:r>
      <w:r w:rsidRPr="00F85C1D">
        <w:rPr>
          <w:rFonts w:asciiTheme="minorHAnsi" w:hAnsiTheme="minorHAnsi" w:cstheme="minorHAnsi"/>
          <w:spacing w:val="1"/>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be</w:t>
      </w:r>
      <w:r w:rsidRPr="00F85C1D">
        <w:rPr>
          <w:rFonts w:asciiTheme="minorHAnsi" w:hAnsiTheme="minorHAnsi" w:cstheme="minorHAnsi"/>
          <w:spacing w:val="-2"/>
        </w:rPr>
        <w:t xml:space="preserve"> </w:t>
      </w:r>
      <w:r w:rsidRPr="00F85C1D">
        <w:rPr>
          <w:rFonts w:asciiTheme="minorHAnsi" w:hAnsiTheme="minorHAnsi" w:cstheme="minorHAnsi"/>
          <w:spacing w:val="-1"/>
        </w:rPr>
        <w:t>responsible</w:t>
      </w:r>
      <w:r w:rsidRPr="00F85C1D">
        <w:rPr>
          <w:rFonts w:asciiTheme="minorHAnsi" w:hAnsiTheme="minorHAnsi" w:cstheme="minorHAnsi"/>
          <w:spacing w:val="-2"/>
        </w:rPr>
        <w:t xml:space="preserve"> </w:t>
      </w:r>
      <w:r w:rsidRPr="00F85C1D">
        <w:rPr>
          <w:rFonts w:asciiTheme="minorHAnsi" w:hAnsiTheme="minorHAnsi" w:cstheme="minorHAnsi"/>
        </w:rPr>
        <w:t>for</w:t>
      </w:r>
      <w:r w:rsidRPr="00F85C1D">
        <w:rPr>
          <w:rFonts w:asciiTheme="minorHAnsi" w:hAnsiTheme="minorHAnsi" w:cstheme="minorHAnsi"/>
          <w:spacing w:val="-2"/>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acquisition </w:t>
      </w:r>
      <w:r w:rsidR="004E7FB6" w:rsidRPr="00F85C1D">
        <w:rPr>
          <w:rFonts w:asciiTheme="minorHAnsi" w:hAnsiTheme="minorHAnsi" w:cstheme="minorHAnsi"/>
          <w:spacing w:val="-1"/>
        </w:rPr>
        <w:t xml:space="preserve">and </w:t>
      </w:r>
      <w:r w:rsidRPr="00F85C1D">
        <w:rPr>
          <w:rFonts w:asciiTheme="minorHAnsi" w:hAnsiTheme="minorHAnsi" w:cstheme="minorHAnsi"/>
          <w:spacing w:val="-1"/>
        </w:rPr>
        <w:t>operation</w:t>
      </w:r>
      <w:r w:rsidRPr="00F85C1D">
        <w:rPr>
          <w:rFonts w:asciiTheme="minorHAnsi" w:hAnsiTheme="minorHAnsi" w:cstheme="minorHAnsi"/>
          <w:spacing w:val="-3"/>
        </w:rPr>
        <w:t xml:space="preserve"> </w:t>
      </w:r>
      <w:r w:rsidRPr="00F85C1D">
        <w:rPr>
          <w:rFonts w:asciiTheme="minorHAnsi" w:hAnsiTheme="minorHAnsi" w:cstheme="minorHAnsi"/>
        </w:rPr>
        <w:t xml:space="preserve">of </w:t>
      </w:r>
      <w:r w:rsidRPr="00F85C1D">
        <w:rPr>
          <w:rFonts w:asciiTheme="minorHAnsi" w:hAnsiTheme="minorHAnsi" w:cstheme="minorHAnsi"/>
          <w:spacing w:val="-1"/>
        </w:rPr>
        <w:t>all</w:t>
      </w:r>
      <w:r w:rsidRPr="00F85C1D">
        <w:rPr>
          <w:rFonts w:asciiTheme="minorHAnsi" w:hAnsiTheme="minorHAnsi" w:cstheme="minorHAnsi"/>
        </w:rPr>
        <w:t xml:space="preserve"> </w:t>
      </w:r>
      <w:r w:rsidRPr="00F85C1D">
        <w:rPr>
          <w:rFonts w:asciiTheme="minorHAnsi" w:hAnsiTheme="minorHAnsi" w:cstheme="minorHAnsi"/>
          <w:spacing w:val="-1"/>
        </w:rPr>
        <w:t>hardware,</w:t>
      </w:r>
      <w:r w:rsidRPr="00F85C1D">
        <w:rPr>
          <w:rFonts w:asciiTheme="minorHAnsi" w:hAnsiTheme="minorHAnsi" w:cstheme="minorHAnsi"/>
          <w:spacing w:val="-2"/>
        </w:rPr>
        <w:t xml:space="preserve"> </w:t>
      </w:r>
      <w:r w:rsidRPr="00F85C1D">
        <w:rPr>
          <w:rFonts w:asciiTheme="minorHAnsi" w:hAnsiTheme="minorHAnsi" w:cstheme="minorHAnsi"/>
          <w:spacing w:val="-1"/>
        </w:rPr>
        <w:t>software</w:t>
      </w:r>
      <w:r w:rsidR="003D01EF" w:rsidRPr="00F85C1D">
        <w:rPr>
          <w:rFonts w:asciiTheme="minorHAnsi" w:hAnsiTheme="minorHAnsi" w:cstheme="minorHAnsi"/>
          <w:spacing w:val="-1"/>
        </w:rPr>
        <w:t>,</w:t>
      </w:r>
      <w:r w:rsidRPr="00F85C1D">
        <w:rPr>
          <w:rFonts w:asciiTheme="minorHAnsi" w:hAnsiTheme="minorHAnsi" w:cstheme="minorHAnsi"/>
          <w:spacing w:val="1"/>
        </w:rPr>
        <w:t xml:space="preserve"> </w:t>
      </w:r>
      <w:r w:rsidRPr="00F85C1D">
        <w:rPr>
          <w:rFonts w:asciiTheme="minorHAnsi" w:hAnsiTheme="minorHAnsi" w:cstheme="minorHAnsi"/>
          <w:spacing w:val="-1"/>
        </w:rPr>
        <w:t>and network</w:t>
      </w:r>
      <w:r w:rsidRPr="00F85C1D">
        <w:rPr>
          <w:rFonts w:asciiTheme="minorHAnsi" w:hAnsiTheme="minorHAnsi" w:cstheme="minorHAnsi"/>
          <w:spacing w:val="-2"/>
        </w:rPr>
        <w:t xml:space="preserve"> </w:t>
      </w:r>
      <w:r w:rsidRPr="00F85C1D">
        <w:rPr>
          <w:rFonts w:asciiTheme="minorHAnsi" w:hAnsiTheme="minorHAnsi" w:cstheme="minorHAnsi"/>
          <w:spacing w:val="-1"/>
        </w:rPr>
        <w:t>support</w:t>
      </w:r>
      <w:r w:rsidRPr="00F85C1D">
        <w:rPr>
          <w:rFonts w:asciiTheme="minorHAnsi" w:hAnsiTheme="minorHAnsi" w:cstheme="minorHAnsi"/>
          <w:spacing w:val="1"/>
        </w:rPr>
        <w:t xml:space="preserve"> </w:t>
      </w:r>
      <w:r w:rsidRPr="00F85C1D">
        <w:rPr>
          <w:rFonts w:asciiTheme="minorHAnsi" w:hAnsiTheme="minorHAnsi" w:cstheme="minorHAnsi"/>
          <w:spacing w:val="-1"/>
        </w:rPr>
        <w:t>related</w:t>
      </w:r>
      <w:r w:rsidRPr="00F85C1D">
        <w:rPr>
          <w:rFonts w:asciiTheme="minorHAnsi" w:hAnsiTheme="minorHAnsi" w:cstheme="minorHAnsi"/>
          <w:spacing w:val="-3"/>
        </w:rPr>
        <w:t xml:space="preserve"> </w:t>
      </w:r>
      <w:r w:rsidRPr="00F85C1D">
        <w:rPr>
          <w:rFonts w:asciiTheme="minorHAnsi" w:hAnsiTheme="minorHAnsi" w:cstheme="minorHAnsi"/>
        </w:rPr>
        <w:t>to</w:t>
      </w:r>
      <w:r w:rsidRPr="00F85C1D">
        <w:rPr>
          <w:rFonts w:asciiTheme="minorHAnsi" w:hAnsiTheme="minorHAnsi" w:cstheme="minorHAnsi"/>
          <w:spacing w:val="-1"/>
        </w:rPr>
        <w:t xml:space="preserve"> the</w:t>
      </w:r>
      <w:r w:rsidRPr="00F85C1D">
        <w:rPr>
          <w:rFonts w:asciiTheme="minorHAnsi" w:hAnsiTheme="minorHAnsi" w:cstheme="minorHAnsi"/>
          <w:spacing w:val="-2"/>
        </w:rPr>
        <w:t xml:space="preserve"> </w:t>
      </w:r>
      <w:r w:rsidR="004B5674" w:rsidRPr="00F85C1D">
        <w:rPr>
          <w:rFonts w:asciiTheme="minorHAnsi" w:hAnsiTheme="minorHAnsi" w:cstheme="minorHAnsi"/>
          <w:spacing w:val="-1"/>
        </w:rPr>
        <w:t>S</w:t>
      </w:r>
      <w:r w:rsidRPr="00F85C1D">
        <w:rPr>
          <w:rFonts w:asciiTheme="minorHAnsi" w:hAnsiTheme="minorHAnsi" w:cstheme="minorHAnsi"/>
          <w:spacing w:val="-1"/>
        </w:rPr>
        <w:t>ervices</w:t>
      </w:r>
      <w:r w:rsidRPr="00F85C1D">
        <w:rPr>
          <w:rFonts w:asciiTheme="minorHAnsi" w:hAnsiTheme="minorHAnsi" w:cstheme="minorHAnsi"/>
          <w:spacing w:val="-2"/>
        </w:rPr>
        <w:t xml:space="preserve"> </w:t>
      </w:r>
      <w:r w:rsidRPr="00F85C1D">
        <w:rPr>
          <w:rFonts w:asciiTheme="minorHAnsi" w:hAnsiTheme="minorHAnsi" w:cstheme="minorHAnsi"/>
          <w:spacing w:val="-1"/>
        </w:rPr>
        <w:t>being provided.</w:t>
      </w:r>
      <w:r w:rsidRPr="00F85C1D">
        <w:rPr>
          <w:rFonts w:asciiTheme="minorHAnsi" w:hAnsiTheme="minorHAnsi" w:cstheme="minorHAnsi"/>
        </w:rPr>
        <w:t xml:space="preserve"> </w:t>
      </w:r>
      <w:r w:rsidR="004E7FB6" w:rsidRPr="00F85C1D">
        <w:rPr>
          <w:rFonts w:asciiTheme="minorHAnsi" w:hAnsiTheme="minorHAnsi" w:cstheme="minorHAnsi"/>
          <w:spacing w:val="-1"/>
        </w:rPr>
        <w:t xml:space="preserve">The </w:t>
      </w:r>
      <w:r w:rsidRPr="00F85C1D">
        <w:rPr>
          <w:rFonts w:asciiTheme="minorHAnsi" w:hAnsiTheme="minorHAnsi" w:cstheme="minorHAnsi"/>
          <w:spacing w:val="-1"/>
        </w:rPr>
        <w:t>technical</w:t>
      </w:r>
      <w:r w:rsidRPr="00F85C1D">
        <w:rPr>
          <w:rFonts w:asciiTheme="minorHAnsi" w:hAnsiTheme="minorHAnsi" w:cstheme="minorHAnsi"/>
        </w:rPr>
        <w:t xml:space="preserve"> </w:t>
      </w:r>
      <w:r w:rsidRPr="00F85C1D">
        <w:rPr>
          <w:rFonts w:asciiTheme="minorHAnsi" w:hAnsiTheme="minorHAnsi" w:cstheme="minorHAnsi"/>
          <w:spacing w:val="-1"/>
        </w:rPr>
        <w:t>and professional</w:t>
      </w:r>
      <w:r w:rsidRPr="00F85C1D">
        <w:rPr>
          <w:rFonts w:asciiTheme="minorHAnsi" w:hAnsiTheme="minorHAnsi" w:cstheme="minorHAnsi"/>
          <w:spacing w:val="-3"/>
        </w:rPr>
        <w:t xml:space="preserve"> </w:t>
      </w:r>
      <w:r w:rsidRPr="00F85C1D">
        <w:rPr>
          <w:rFonts w:asciiTheme="minorHAnsi" w:hAnsiTheme="minorHAnsi" w:cstheme="minorHAnsi"/>
          <w:spacing w:val="-1"/>
        </w:rPr>
        <w:t>activities</w:t>
      </w:r>
      <w:r w:rsidRPr="00F85C1D">
        <w:rPr>
          <w:rFonts w:asciiTheme="minorHAnsi" w:hAnsiTheme="minorHAnsi" w:cstheme="minorHAnsi"/>
        </w:rPr>
        <w:t xml:space="preserve"> </w:t>
      </w:r>
      <w:r w:rsidRPr="00F85C1D">
        <w:rPr>
          <w:rFonts w:asciiTheme="minorHAnsi" w:hAnsiTheme="minorHAnsi" w:cstheme="minorHAnsi"/>
          <w:spacing w:val="-1"/>
        </w:rPr>
        <w:t>required for</w:t>
      </w:r>
      <w:r w:rsidRPr="00F85C1D">
        <w:rPr>
          <w:rFonts w:asciiTheme="minorHAnsi" w:hAnsiTheme="minorHAnsi" w:cstheme="minorHAnsi"/>
        </w:rPr>
        <w:t xml:space="preserve"> </w:t>
      </w:r>
      <w:r w:rsidRPr="00F85C1D">
        <w:rPr>
          <w:rFonts w:asciiTheme="minorHAnsi" w:hAnsiTheme="minorHAnsi" w:cstheme="minorHAnsi"/>
          <w:spacing w:val="-2"/>
        </w:rPr>
        <w:t>establishing,</w:t>
      </w:r>
      <w:r w:rsidRPr="00F85C1D">
        <w:rPr>
          <w:rFonts w:asciiTheme="minorHAnsi" w:hAnsiTheme="minorHAnsi" w:cstheme="minorHAnsi"/>
        </w:rPr>
        <w:t xml:space="preserve"> </w:t>
      </w:r>
      <w:r w:rsidRPr="00F85C1D">
        <w:rPr>
          <w:rFonts w:asciiTheme="minorHAnsi" w:hAnsiTheme="minorHAnsi" w:cstheme="minorHAnsi"/>
          <w:spacing w:val="-1"/>
        </w:rPr>
        <w:t>managing</w:t>
      </w:r>
      <w:r w:rsidR="003D01EF" w:rsidRPr="00F85C1D">
        <w:rPr>
          <w:rFonts w:asciiTheme="minorHAnsi" w:hAnsiTheme="minorHAnsi" w:cstheme="minorHAnsi"/>
          <w:spacing w:val="-1"/>
        </w:rPr>
        <w:t>,</w:t>
      </w:r>
      <w:r w:rsidRPr="00F85C1D">
        <w:rPr>
          <w:rFonts w:asciiTheme="minorHAnsi" w:hAnsiTheme="minorHAnsi" w:cstheme="minorHAnsi"/>
          <w:spacing w:val="-1"/>
        </w:rPr>
        <w:t xml:space="preserve"> and maintaining the</w:t>
      </w:r>
      <w:r w:rsidRPr="00F85C1D">
        <w:rPr>
          <w:rFonts w:asciiTheme="minorHAnsi" w:hAnsiTheme="minorHAnsi" w:cstheme="minorHAnsi"/>
          <w:spacing w:val="67"/>
        </w:rPr>
        <w:t xml:space="preserve"> </w:t>
      </w:r>
      <w:r w:rsidRPr="00F85C1D">
        <w:rPr>
          <w:rFonts w:asciiTheme="minorHAnsi" w:hAnsiTheme="minorHAnsi" w:cstheme="minorHAnsi"/>
          <w:spacing w:val="-1"/>
        </w:rPr>
        <w:t>environments</w:t>
      </w:r>
      <w:r w:rsidRPr="00F85C1D">
        <w:rPr>
          <w:rFonts w:asciiTheme="minorHAnsi" w:hAnsiTheme="minorHAnsi" w:cstheme="minorHAnsi"/>
        </w:rPr>
        <w:t xml:space="preserve"> </w:t>
      </w:r>
      <w:r w:rsidRPr="00F85C1D">
        <w:rPr>
          <w:rFonts w:asciiTheme="minorHAnsi" w:hAnsiTheme="minorHAnsi" w:cstheme="minorHAnsi"/>
          <w:spacing w:val="-2"/>
        </w:rPr>
        <w:t>are</w:t>
      </w:r>
      <w:r w:rsidRPr="00F85C1D">
        <w:rPr>
          <w:rFonts w:asciiTheme="minorHAnsi" w:hAnsiTheme="minorHAnsi" w:cstheme="minorHAnsi"/>
          <w:spacing w:val="1"/>
        </w:rPr>
        <w:t xml:space="preserve"> </w:t>
      </w:r>
      <w:r w:rsidRPr="00F85C1D">
        <w:rPr>
          <w:rFonts w:asciiTheme="minorHAnsi" w:hAnsiTheme="minorHAnsi" w:cstheme="minorHAnsi"/>
          <w:spacing w:val="-1"/>
        </w:rPr>
        <w:t>the</w:t>
      </w:r>
      <w:r w:rsidRPr="00F85C1D">
        <w:rPr>
          <w:rFonts w:asciiTheme="minorHAnsi" w:hAnsiTheme="minorHAnsi" w:cstheme="minorHAnsi"/>
          <w:spacing w:val="-2"/>
        </w:rPr>
        <w:t xml:space="preserve"> </w:t>
      </w:r>
      <w:r w:rsidRPr="00F85C1D">
        <w:rPr>
          <w:rFonts w:asciiTheme="minorHAnsi" w:hAnsiTheme="minorHAnsi" w:cstheme="minorHAnsi"/>
          <w:spacing w:val="-1"/>
        </w:rPr>
        <w:t>responsibilities</w:t>
      </w:r>
      <w:r w:rsidRPr="00F85C1D">
        <w:rPr>
          <w:rFonts w:asciiTheme="minorHAnsi" w:hAnsiTheme="minorHAnsi" w:cstheme="minorHAnsi"/>
          <w:spacing w:val="-2"/>
        </w:rPr>
        <w:t xml:space="preserve">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0073262D" w:rsidRPr="00F85C1D">
        <w:rPr>
          <w:rFonts w:asciiTheme="minorHAnsi" w:hAnsiTheme="minorHAnsi" w:cstheme="minorHAnsi"/>
        </w:rPr>
        <w:t>Subject to the Service Level Agreement, t</w:t>
      </w:r>
      <w:r w:rsidRPr="00F85C1D">
        <w:rPr>
          <w:rFonts w:asciiTheme="minorHAnsi" w:hAnsiTheme="minorHAnsi" w:cstheme="minorHAnsi"/>
          <w:spacing w:val="-1"/>
        </w:rPr>
        <w:t>he</w:t>
      </w:r>
      <w:r w:rsidRPr="00F85C1D">
        <w:rPr>
          <w:rFonts w:asciiTheme="minorHAnsi" w:hAnsiTheme="minorHAnsi" w:cstheme="minorHAnsi"/>
          <w:spacing w:val="-2"/>
        </w:rPr>
        <w:t xml:space="preserve"> </w:t>
      </w:r>
      <w:r w:rsidR="0073262D" w:rsidRPr="00F85C1D">
        <w:rPr>
          <w:rFonts w:asciiTheme="minorHAnsi" w:hAnsiTheme="minorHAnsi" w:cstheme="minorHAnsi"/>
          <w:spacing w:val="-1"/>
        </w:rPr>
        <w:t>Services</w:t>
      </w:r>
      <w:r w:rsidRPr="00F85C1D">
        <w:rPr>
          <w:rFonts w:asciiTheme="minorHAnsi" w:hAnsiTheme="minorHAnsi" w:cstheme="minorHAnsi"/>
          <w:spacing w:val="1"/>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proofErr w:type="gramStart"/>
      <w:r w:rsidRPr="00F85C1D">
        <w:rPr>
          <w:rFonts w:asciiTheme="minorHAnsi" w:hAnsiTheme="minorHAnsi" w:cstheme="minorHAnsi"/>
          <w:spacing w:val="-2"/>
        </w:rPr>
        <w:t>be</w:t>
      </w:r>
      <w:r w:rsidRPr="00F85C1D">
        <w:rPr>
          <w:rFonts w:asciiTheme="minorHAnsi" w:hAnsiTheme="minorHAnsi" w:cstheme="minorHAnsi"/>
          <w:spacing w:val="1"/>
        </w:rPr>
        <w:t xml:space="preserve"> </w:t>
      </w:r>
      <w:r w:rsidRPr="00F85C1D">
        <w:rPr>
          <w:rFonts w:asciiTheme="minorHAnsi" w:hAnsiTheme="minorHAnsi" w:cstheme="minorHAnsi"/>
          <w:spacing w:val="-2"/>
        </w:rPr>
        <w:t>available</w:t>
      </w:r>
      <w:r w:rsidRPr="00F85C1D">
        <w:rPr>
          <w:rFonts w:asciiTheme="minorHAnsi" w:hAnsiTheme="minorHAnsi" w:cstheme="minorHAnsi"/>
          <w:spacing w:val="1"/>
        </w:rPr>
        <w:t xml:space="preserve"> </w:t>
      </w:r>
      <w:r w:rsidR="00BD4763" w:rsidRPr="00F85C1D">
        <w:rPr>
          <w:rFonts w:asciiTheme="minorHAnsi" w:hAnsiTheme="minorHAnsi" w:cstheme="minorHAnsi"/>
          <w:spacing w:val="1"/>
        </w:rPr>
        <w:t xml:space="preserve">to the State </w:t>
      </w:r>
      <w:r w:rsidR="00673781" w:rsidRPr="00F85C1D">
        <w:rPr>
          <w:rFonts w:asciiTheme="minorHAnsi" w:hAnsiTheme="minorHAnsi" w:cstheme="minorHAnsi"/>
          <w:spacing w:val="1"/>
        </w:rPr>
        <w:t xml:space="preserve">at </w:t>
      </w:r>
      <w:r w:rsidR="00503412" w:rsidRPr="00F85C1D">
        <w:rPr>
          <w:rFonts w:asciiTheme="minorHAnsi" w:hAnsiTheme="minorHAnsi" w:cstheme="minorHAnsi"/>
          <w:spacing w:val="1"/>
        </w:rPr>
        <w:t>all</w:t>
      </w:r>
      <w:r w:rsidR="00673781" w:rsidRPr="00F85C1D">
        <w:rPr>
          <w:rFonts w:asciiTheme="minorHAnsi" w:hAnsiTheme="minorHAnsi" w:cstheme="minorHAnsi"/>
          <w:spacing w:val="1"/>
        </w:rPr>
        <w:t xml:space="preserve"> time</w:t>
      </w:r>
      <w:r w:rsidR="00503412" w:rsidRPr="00F85C1D">
        <w:rPr>
          <w:rFonts w:asciiTheme="minorHAnsi" w:hAnsiTheme="minorHAnsi" w:cstheme="minorHAnsi"/>
          <w:spacing w:val="1"/>
        </w:rPr>
        <w:t>s</w:t>
      </w:r>
      <w:proofErr w:type="gramEnd"/>
      <w:r w:rsidRPr="00F85C1D">
        <w:rPr>
          <w:rFonts w:asciiTheme="minorHAnsi" w:hAnsiTheme="minorHAnsi" w:cstheme="minorHAnsi"/>
          <w:spacing w:val="-1"/>
        </w:rPr>
        <w:t>.</w:t>
      </w:r>
      <w:r w:rsidR="001A3835" w:rsidRPr="00F85C1D">
        <w:rPr>
          <w:rFonts w:asciiTheme="minorHAnsi" w:hAnsiTheme="minorHAnsi" w:cstheme="minorHAnsi"/>
          <w:spacing w:val="-1"/>
        </w:rPr>
        <w:t xml:space="preserve"> The c</w:t>
      </w:r>
      <w:r w:rsidR="009B4A54" w:rsidRPr="00F85C1D">
        <w:rPr>
          <w:rFonts w:asciiTheme="minorHAnsi" w:hAnsiTheme="minorHAnsi" w:cstheme="minorHAnsi"/>
          <w:spacing w:val="-1"/>
        </w:rPr>
        <w:t>ontractor shall allow the State to access and use the Service to perform synthetic transaction performance testing.</w:t>
      </w:r>
    </w:p>
    <w:p w14:paraId="138575A0" w14:textId="43E9B0DC" w:rsidR="009B4A54" w:rsidRPr="00F85C1D" w:rsidRDefault="001A3835" w:rsidP="000F1E86">
      <w:pPr>
        <w:pStyle w:val="BodyText"/>
        <w:tabs>
          <w:tab w:val="left" w:pos="341"/>
          <w:tab w:val="left" w:pos="453"/>
        </w:tabs>
        <w:spacing w:before="197" w:after="120" w:line="276" w:lineRule="auto"/>
        <w:ind w:left="119" w:right="215"/>
        <w:rPr>
          <w:rFonts w:asciiTheme="minorHAnsi" w:hAnsiTheme="minorHAnsi" w:cstheme="minorHAnsi"/>
          <w:spacing w:val="-1"/>
        </w:rPr>
      </w:pPr>
      <w:r w:rsidRPr="00F85C1D">
        <w:rPr>
          <w:rFonts w:asciiTheme="minorHAnsi" w:hAnsiTheme="minorHAnsi" w:cstheme="minorHAnsi"/>
          <w:spacing w:val="-1"/>
        </w:rPr>
        <w:t>The c</w:t>
      </w:r>
      <w:r w:rsidR="003D01EF" w:rsidRPr="00F85C1D">
        <w:rPr>
          <w:rFonts w:asciiTheme="minorHAnsi" w:hAnsiTheme="minorHAnsi" w:cstheme="minorHAnsi"/>
          <w:spacing w:val="-1"/>
        </w:rPr>
        <w:t xml:space="preserve">ontractor shall investigate and provide to the State a detailed incident </w:t>
      </w:r>
      <w:r w:rsidR="004B5674" w:rsidRPr="00F85C1D">
        <w:rPr>
          <w:rFonts w:asciiTheme="minorHAnsi" w:hAnsiTheme="minorHAnsi" w:cstheme="minorHAnsi"/>
          <w:spacing w:val="-1"/>
        </w:rPr>
        <w:t>report regarding any unplanned S</w:t>
      </w:r>
      <w:r w:rsidR="003D01EF" w:rsidRPr="00F85C1D">
        <w:rPr>
          <w:rFonts w:asciiTheme="minorHAnsi" w:hAnsiTheme="minorHAnsi" w:cstheme="minorHAnsi"/>
          <w:spacing w:val="-1"/>
        </w:rPr>
        <w:t>ervice interruptions or outages</w:t>
      </w:r>
      <w:r w:rsidR="002032EF" w:rsidRPr="00F85C1D">
        <w:rPr>
          <w:rFonts w:asciiTheme="minorHAnsi" w:hAnsiTheme="minorHAnsi" w:cstheme="minorHAnsi"/>
          <w:spacing w:val="-1"/>
        </w:rPr>
        <w:t xml:space="preserve">. </w:t>
      </w:r>
      <w:r w:rsidR="00733CD2" w:rsidRPr="00F85C1D">
        <w:rPr>
          <w:rFonts w:asciiTheme="minorHAnsi" w:hAnsiTheme="minorHAnsi" w:cstheme="minorHAnsi"/>
          <w:spacing w:val="-1"/>
        </w:rPr>
        <w:t xml:space="preserve">The State may terminate the </w:t>
      </w:r>
      <w:r w:rsidRPr="00F85C1D">
        <w:rPr>
          <w:rFonts w:asciiTheme="minorHAnsi" w:hAnsiTheme="minorHAnsi" w:cstheme="minorHAnsi"/>
          <w:spacing w:val="-1"/>
        </w:rPr>
        <w:t>c</w:t>
      </w:r>
      <w:r w:rsidR="0071493F" w:rsidRPr="00F85C1D">
        <w:rPr>
          <w:rFonts w:asciiTheme="minorHAnsi" w:hAnsiTheme="minorHAnsi" w:cstheme="minorHAnsi"/>
          <w:spacing w:val="-1"/>
        </w:rPr>
        <w:t>ontract</w:t>
      </w:r>
      <w:r w:rsidR="00733CD2" w:rsidRPr="00F85C1D">
        <w:rPr>
          <w:rFonts w:asciiTheme="minorHAnsi" w:hAnsiTheme="minorHAnsi" w:cstheme="minorHAnsi"/>
          <w:spacing w:val="-1"/>
        </w:rPr>
        <w:t xml:space="preserve"> for cause if, at its sole discretion, it determines that </w:t>
      </w:r>
      <w:r w:rsidRPr="00F85C1D">
        <w:rPr>
          <w:rFonts w:asciiTheme="minorHAnsi" w:hAnsiTheme="minorHAnsi" w:cstheme="minorHAnsi"/>
          <w:spacing w:val="-1"/>
        </w:rPr>
        <w:t>the frequency of c</w:t>
      </w:r>
      <w:r w:rsidR="00D21CCD" w:rsidRPr="00F85C1D">
        <w:rPr>
          <w:rFonts w:asciiTheme="minorHAnsi" w:hAnsiTheme="minorHAnsi" w:cstheme="minorHAnsi"/>
          <w:spacing w:val="-1"/>
        </w:rPr>
        <w:t>ontractor-preventable outages is sufficient to warrant term</w:t>
      </w:r>
      <w:r w:rsidR="00577A85" w:rsidRPr="00F85C1D">
        <w:rPr>
          <w:rFonts w:asciiTheme="minorHAnsi" w:hAnsiTheme="minorHAnsi" w:cstheme="minorHAnsi"/>
          <w:spacing w:val="-1"/>
        </w:rPr>
        <w:t>in</w:t>
      </w:r>
      <w:r w:rsidR="00D21CCD" w:rsidRPr="00F85C1D">
        <w:rPr>
          <w:rFonts w:asciiTheme="minorHAnsi" w:hAnsiTheme="minorHAnsi" w:cstheme="minorHAnsi"/>
          <w:spacing w:val="-1"/>
        </w:rPr>
        <w:t>ation.</w:t>
      </w:r>
    </w:p>
    <w:p w14:paraId="0F86A16C" w14:textId="476E4FAC" w:rsidR="006D3714" w:rsidRPr="00F85C1D" w:rsidRDefault="006D3714" w:rsidP="000F1E86">
      <w:pPr>
        <w:pStyle w:val="BodyText"/>
        <w:numPr>
          <w:ilvl w:val="0"/>
          <w:numId w:val="10"/>
        </w:numPr>
        <w:tabs>
          <w:tab w:val="left" w:pos="341"/>
          <w:tab w:val="left" w:pos="453"/>
        </w:tabs>
        <w:spacing w:before="196" w:after="120" w:line="276" w:lineRule="auto"/>
        <w:ind w:right="239" w:firstLine="0"/>
        <w:rPr>
          <w:rFonts w:asciiTheme="minorHAnsi" w:hAnsiTheme="minorHAnsi" w:cstheme="minorHAnsi"/>
        </w:rPr>
      </w:pPr>
      <w:r w:rsidRPr="00F85C1D">
        <w:rPr>
          <w:rFonts w:asciiTheme="minorHAnsi" w:hAnsiTheme="minorHAnsi" w:cstheme="minorHAnsi"/>
          <w:b/>
          <w:spacing w:val="-1"/>
        </w:rPr>
        <w:t>Subcontractor</w:t>
      </w:r>
      <w:r w:rsidRPr="00F85C1D">
        <w:rPr>
          <w:rFonts w:asciiTheme="minorHAnsi" w:hAnsiTheme="minorHAnsi" w:cstheme="minorHAnsi"/>
          <w:b/>
          <w:spacing w:val="1"/>
        </w:rPr>
        <w:t xml:space="preserve"> </w:t>
      </w:r>
      <w:r w:rsidRPr="00F85C1D">
        <w:rPr>
          <w:rFonts w:asciiTheme="minorHAnsi" w:hAnsiTheme="minorHAnsi" w:cstheme="minorHAnsi"/>
          <w:b/>
          <w:spacing w:val="-1"/>
        </w:rPr>
        <w:t>Disclosure</w:t>
      </w:r>
      <w:r w:rsidRPr="00F85C1D">
        <w:rPr>
          <w:rFonts w:asciiTheme="minorHAnsi" w:hAnsiTheme="minorHAnsi" w:cstheme="minorHAnsi"/>
          <w:spacing w:val="-1"/>
        </w:rPr>
        <w:t>:</w:t>
      </w:r>
      <w:r w:rsidRPr="00F85C1D">
        <w:rPr>
          <w:rFonts w:asciiTheme="minorHAnsi" w:hAnsiTheme="minorHAnsi" w:cstheme="minorHAnsi"/>
          <w:spacing w:val="1"/>
        </w:rPr>
        <w:t xml:space="preserve"> </w:t>
      </w:r>
      <w:r w:rsidRPr="00F85C1D">
        <w:rPr>
          <w:rFonts w:asciiTheme="minorHAnsi" w:hAnsiTheme="minorHAnsi" w:cstheme="minorHAnsi"/>
          <w:spacing w:val="-1"/>
        </w:rPr>
        <w:t>Contractor</w:t>
      </w:r>
      <w:r w:rsidRPr="00F85C1D">
        <w:rPr>
          <w:rFonts w:asciiTheme="minorHAnsi" w:hAnsiTheme="minorHAnsi" w:cstheme="minorHAnsi"/>
          <w:spacing w:val="-2"/>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identify all</w:t>
      </w:r>
      <w:r w:rsidRPr="00F85C1D">
        <w:rPr>
          <w:rFonts w:asciiTheme="minorHAnsi" w:hAnsiTheme="minorHAnsi" w:cstheme="minorHAnsi"/>
        </w:rPr>
        <w:t xml:space="preserve"> of</w:t>
      </w:r>
      <w:r w:rsidRPr="00F85C1D">
        <w:rPr>
          <w:rFonts w:asciiTheme="minorHAnsi" w:hAnsiTheme="minorHAnsi" w:cstheme="minorHAnsi"/>
          <w:spacing w:val="-3"/>
        </w:rPr>
        <w:t xml:space="preserve"> </w:t>
      </w:r>
      <w:r w:rsidRPr="00F85C1D">
        <w:rPr>
          <w:rFonts w:asciiTheme="minorHAnsi" w:hAnsiTheme="minorHAnsi" w:cstheme="minorHAnsi"/>
          <w:spacing w:val="-1"/>
        </w:rPr>
        <w:t>its</w:t>
      </w:r>
      <w:r w:rsidRPr="00F85C1D">
        <w:rPr>
          <w:rFonts w:asciiTheme="minorHAnsi" w:hAnsiTheme="minorHAnsi" w:cstheme="minorHAnsi"/>
        </w:rPr>
        <w:t xml:space="preserve"> </w:t>
      </w:r>
      <w:r w:rsidRPr="00F85C1D">
        <w:rPr>
          <w:rFonts w:asciiTheme="minorHAnsi" w:hAnsiTheme="minorHAnsi" w:cstheme="minorHAnsi"/>
          <w:spacing w:val="-1"/>
        </w:rPr>
        <w:t>strategic</w:t>
      </w:r>
      <w:r w:rsidRPr="00F85C1D">
        <w:rPr>
          <w:rFonts w:asciiTheme="minorHAnsi" w:hAnsiTheme="minorHAnsi" w:cstheme="minorHAnsi"/>
          <w:spacing w:val="-2"/>
        </w:rPr>
        <w:t xml:space="preserve"> </w:t>
      </w:r>
      <w:r w:rsidRPr="00F85C1D">
        <w:rPr>
          <w:rFonts w:asciiTheme="minorHAnsi" w:hAnsiTheme="minorHAnsi" w:cstheme="minorHAnsi"/>
          <w:spacing w:val="-1"/>
        </w:rPr>
        <w:t>business</w:t>
      </w:r>
      <w:r w:rsidRPr="00F85C1D">
        <w:rPr>
          <w:rFonts w:asciiTheme="minorHAnsi" w:hAnsiTheme="minorHAnsi" w:cstheme="minorHAnsi"/>
          <w:spacing w:val="-2"/>
        </w:rPr>
        <w:t xml:space="preserve"> </w:t>
      </w:r>
      <w:r w:rsidRPr="00F85C1D">
        <w:rPr>
          <w:rFonts w:asciiTheme="minorHAnsi" w:hAnsiTheme="minorHAnsi" w:cstheme="minorHAnsi"/>
          <w:spacing w:val="-1"/>
        </w:rPr>
        <w:t>partners</w:t>
      </w:r>
      <w:r w:rsidRPr="00F85C1D">
        <w:rPr>
          <w:rFonts w:asciiTheme="minorHAnsi" w:hAnsiTheme="minorHAnsi" w:cstheme="minorHAnsi"/>
        </w:rPr>
        <w:t xml:space="preserve"> </w:t>
      </w:r>
      <w:r w:rsidRPr="00F85C1D">
        <w:rPr>
          <w:rFonts w:asciiTheme="minorHAnsi" w:hAnsiTheme="minorHAnsi" w:cstheme="minorHAnsi"/>
          <w:spacing w:val="-1"/>
        </w:rPr>
        <w:t>related to</w:t>
      </w:r>
      <w:r w:rsidRPr="00F85C1D">
        <w:rPr>
          <w:rFonts w:asciiTheme="minorHAnsi" w:hAnsiTheme="minorHAnsi" w:cstheme="minorHAnsi"/>
          <w:spacing w:val="43"/>
        </w:rPr>
        <w:t xml:space="preserve"> </w:t>
      </w:r>
      <w:r w:rsidR="004B5674" w:rsidRPr="00F85C1D">
        <w:rPr>
          <w:rFonts w:asciiTheme="minorHAnsi" w:hAnsiTheme="minorHAnsi" w:cstheme="minorHAnsi"/>
          <w:spacing w:val="-1"/>
        </w:rPr>
        <w:t>S</w:t>
      </w:r>
      <w:r w:rsidRPr="00F85C1D">
        <w:rPr>
          <w:rFonts w:asciiTheme="minorHAnsi" w:hAnsiTheme="minorHAnsi" w:cstheme="minorHAnsi"/>
          <w:spacing w:val="-1"/>
        </w:rPr>
        <w:t>ervices,</w:t>
      </w:r>
      <w:r w:rsidRPr="00F85C1D">
        <w:rPr>
          <w:rFonts w:asciiTheme="minorHAnsi" w:hAnsiTheme="minorHAnsi" w:cstheme="minorHAnsi"/>
          <w:spacing w:val="-2"/>
        </w:rPr>
        <w:t xml:space="preserve"> </w:t>
      </w:r>
      <w:r w:rsidRPr="00F85C1D">
        <w:rPr>
          <w:rFonts w:asciiTheme="minorHAnsi" w:hAnsiTheme="minorHAnsi" w:cstheme="minorHAnsi"/>
          <w:spacing w:val="-1"/>
        </w:rPr>
        <w:t>including but</w:t>
      </w:r>
      <w:r w:rsidRPr="00F85C1D">
        <w:rPr>
          <w:rFonts w:asciiTheme="minorHAnsi" w:hAnsiTheme="minorHAnsi" w:cstheme="minorHAnsi"/>
          <w:spacing w:val="1"/>
        </w:rPr>
        <w:t xml:space="preserve"> </w:t>
      </w:r>
      <w:r w:rsidRPr="00F85C1D">
        <w:rPr>
          <w:rFonts w:asciiTheme="minorHAnsi" w:hAnsiTheme="minorHAnsi" w:cstheme="minorHAnsi"/>
        </w:rPr>
        <w:t>not</w:t>
      </w:r>
      <w:r w:rsidRPr="00F85C1D">
        <w:rPr>
          <w:rFonts w:asciiTheme="minorHAnsi" w:hAnsiTheme="minorHAnsi" w:cstheme="minorHAnsi"/>
          <w:spacing w:val="1"/>
        </w:rPr>
        <w:t xml:space="preserve"> </w:t>
      </w:r>
      <w:r w:rsidRPr="00F85C1D">
        <w:rPr>
          <w:rFonts w:asciiTheme="minorHAnsi" w:hAnsiTheme="minorHAnsi" w:cstheme="minorHAnsi"/>
          <w:spacing w:val="-1"/>
        </w:rPr>
        <w:t>limited</w:t>
      </w:r>
      <w:r w:rsidRPr="00F85C1D">
        <w:rPr>
          <w:rFonts w:asciiTheme="minorHAnsi" w:hAnsiTheme="minorHAnsi" w:cstheme="minorHAnsi"/>
          <w:spacing w:val="-3"/>
        </w:rPr>
        <w:t xml:space="preserve"> </w:t>
      </w:r>
      <w:r w:rsidRPr="00F85C1D">
        <w:rPr>
          <w:rFonts w:asciiTheme="minorHAnsi" w:hAnsiTheme="minorHAnsi" w:cstheme="minorHAnsi"/>
        </w:rPr>
        <w:t>to</w:t>
      </w:r>
      <w:r w:rsidRPr="00F85C1D">
        <w:rPr>
          <w:rFonts w:asciiTheme="minorHAnsi" w:hAnsiTheme="minorHAnsi" w:cstheme="minorHAnsi"/>
          <w:spacing w:val="-1"/>
        </w:rPr>
        <w:t xml:space="preserve"> all</w:t>
      </w:r>
      <w:r w:rsidRPr="00F85C1D">
        <w:rPr>
          <w:rFonts w:asciiTheme="minorHAnsi" w:hAnsiTheme="minorHAnsi" w:cstheme="minorHAnsi"/>
        </w:rPr>
        <w:t xml:space="preserve"> </w:t>
      </w:r>
      <w:r w:rsidRPr="00F85C1D">
        <w:rPr>
          <w:rFonts w:asciiTheme="minorHAnsi" w:hAnsiTheme="minorHAnsi" w:cstheme="minorHAnsi"/>
          <w:spacing w:val="-1"/>
        </w:rPr>
        <w:t>subcontractors</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004E7FB6" w:rsidRPr="00F85C1D">
        <w:rPr>
          <w:rFonts w:asciiTheme="minorHAnsi" w:hAnsiTheme="minorHAnsi" w:cstheme="minorHAnsi"/>
          <w:spacing w:val="-1"/>
        </w:rPr>
        <w:t xml:space="preserve">other </w:t>
      </w:r>
      <w:r w:rsidRPr="00F85C1D">
        <w:rPr>
          <w:rFonts w:asciiTheme="minorHAnsi" w:hAnsiTheme="minorHAnsi" w:cstheme="minorHAnsi"/>
          <w:spacing w:val="-1"/>
        </w:rPr>
        <w:t>entities</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individuals</w:t>
      </w:r>
      <w:r w:rsidRPr="00F85C1D">
        <w:rPr>
          <w:rFonts w:asciiTheme="minorHAnsi" w:hAnsiTheme="minorHAnsi" w:cstheme="minorHAnsi"/>
        </w:rPr>
        <w:t xml:space="preserve"> </w:t>
      </w:r>
      <w:r w:rsidRPr="00F85C1D">
        <w:rPr>
          <w:rFonts w:asciiTheme="minorHAnsi" w:hAnsiTheme="minorHAnsi" w:cstheme="minorHAnsi"/>
          <w:spacing w:val="-2"/>
        </w:rPr>
        <w:t>who</w:t>
      </w:r>
      <w:r w:rsidRPr="00F85C1D">
        <w:rPr>
          <w:rFonts w:asciiTheme="minorHAnsi" w:hAnsiTheme="minorHAnsi" w:cstheme="minorHAnsi"/>
          <w:spacing w:val="-1"/>
        </w:rPr>
        <w:t xml:space="preserve"> </w:t>
      </w:r>
      <w:r w:rsidRPr="00F85C1D">
        <w:rPr>
          <w:rFonts w:asciiTheme="minorHAnsi" w:hAnsiTheme="minorHAnsi" w:cstheme="minorHAnsi"/>
        </w:rPr>
        <w:t>may</w:t>
      </w:r>
      <w:r w:rsidRPr="00F85C1D">
        <w:rPr>
          <w:rFonts w:asciiTheme="minorHAnsi" w:hAnsiTheme="minorHAnsi" w:cstheme="minorHAnsi"/>
          <w:spacing w:val="-1"/>
        </w:rPr>
        <w:t xml:space="preserve"> be</w:t>
      </w:r>
      <w:r w:rsidRPr="00F85C1D">
        <w:rPr>
          <w:rFonts w:asciiTheme="minorHAnsi" w:hAnsiTheme="minorHAnsi" w:cstheme="minorHAnsi"/>
          <w:spacing w:val="1"/>
        </w:rPr>
        <w:t xml:space="preserve"> </w:t>
      </w:r>
      <w:r w:rsidRPr="00F85C1D">
        <w:rPr>
          <w:rFonts w:asciiTheme="minorHAnsi" w:hAnsiTheme="minorHAnsi" w:cstheme="minorHAnsi"/>
        </w:rPr>
        <w:t xml:space="preserve">a </w:t>
      </w:r>
      <w:r w:rsidRPr="00F85C1D">
        <w:rPr>
          <w:rFonts w:asciiTheme="minorHAnsi" w:hAnsiTheme="minorHAnsi" w:cstheme="minorHAnsi"/>
          <w:spacing w:val="-1"/>
        </w:rPr>
        <w:t xml:space="preserve">party </w:t>
      </w:r>
      <w:r w:rsidRPr="00F85C1D">
        <w:rPr>
          <w:rFonts w:asciiTheme="minorHAnsi" w:hAnsiTheme="minorHAnsi" w:cstheme="minorHAnsi"/>
        </w:rPr>
        <w:t>to</w:t>
      </w:r>
      <w:r w:rsidRPr="00F85C1D">
        <w:rPr>
          <w:rFonts w:asciiTheme="minorHAnsi" w:hAnsiTheme="minorHAnsi" w:cstheme="minorHAnsi"/>
          <w:spacing w:val="-1"/>
        </w:rPr>
        <w:t xml:space="preserve"> </w:t>
      </w:r>
      <w:r w:rsidRPr="00F85C1D">
        <w:rPr>
          <w:rFonts w:asciiTheme="minorHAnsi" w:hAnsiTheme="minorHAnsi" w:cstheme="minorHAnsi"/>
        </w:rPr>
        <w:t xml:space="preserve">a </w:t>
      </w:r>
      <w:r w:rsidRPr="00F85C1D">
        <w:rPr>
          <w:rFonts w:asciiTheme="minorHAnsi" w:hAnsiTheme="minorHAnsi" w:cstheme="minorHAnsi"/>
          <w:spacing w:val="-1"/>
        </w:rPr>
        <w:t>joint</w:t>
      </w:r>
      <w:r w:rsidRPr="00F85C1D">
        <w:rPr>
          <w:rFonts w:asciiTheme="minorHAnsi" w:hAnsiTheme="minorHAnsi" w:cstheme="minorHAnsi"/>
          <w:spacing w:val="-2"/>
        </w:rPr>
        <w:t xml:space="preserve"> </w:t>
      </w:r>
      <w:r w:rsidRPr="00F85C1D">
        <w:rPr>
          <w:rFonts w:asciiTheme="minorHAnsi" w:hAnsiTheme="minorHAnsi" w:cstheme="minorHAnsi"/>
          <w:spacing w:val="-1"/>
        </w:rPr>
        <w:t>venture</w:t>
      </w:r>
      <w:r w:rsidRPr="00F85C1D">
        <w:rPr>
          <w:rFonts w:asciiTheme="minorHAnsi" w:hAnsiTheme="minorHAnsi" w:cstheme="minorHAnsi"/>
          <w:spacing w:val="1"/>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similar</w:t>
      </w:r>
      <w:r w:rsidRPr="00F85C1D">
        <w:rPr>
          <w:rFonts w:asciiTheme="minorHAnsi" w:hAnsiTheme="minorHAnsi" w:cstheme="minorHAnsi"/>
        </w:rPr>
        <w:t xml:space="preserve"> </w:t>
      </w:r>
      <w:r w:rsidRPr="00F85C1D">
        <w:rPr>
          <w:rFonts w:asciiTheme="minorHAnsi" w:hAnsiTheme="minorHAnsi" w:cstheme="minorHAnsi"/>
          <w:spacing w:val="-1"/>
        </w:rPr>
        <w:t>agreement</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with </w:t>
      </w:r>
      <w:r w:rsidRPr="00F85C1D">
        <w:rPr>
          <w:rFonts w:asciiTheme="minorHAnsi" w:hAnsiTheme="minorHAnsi" w:cstheme="minorHAnsi"/>
          <w:spacing w:val="-2"/>
        </w:rPr>
        <w:t>the</w:t>
      </w:r>
      <w:r w:rsidRPr="00F85C1D">
        <w:rPr>
          <w:rFonts w:asciiTheme="minorHAnsi" w:hAnsiTheme="minorHAnsi" w:cstheme="minorHAnsi"/>
          <w:spacing w:val="1"/>
        </w:rPr>
        <w:t xml:space="preserve"> </w:t>
      </w:r>
      <w:r w:rsidR="001A3835"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53"/>
        </w:rPr>
        <w:t xml:space="preserve"> </w:t>
      </w:r>
      <w:r w:rsidRPr="00F85C1D">
        <w:rPr>
          <w:rFonts w:asciiTheme="minorHAnsi" w:hAnsiTheme="minorHAnsi" w:cstheme="minorHAnsi"/>
          <w:spacing w:val="-1"/>
        </w:rPr>
        <w:t>and who</w:t>
      </w:r>
      <w:r w:rsidRPr="00F85C1D">
        <w:rPr>
          <w:rFonts w:asciiTheme="minorHAnsi" w:hAnsiTheme="minorHAnsi" w:cstheme="minorHAnsi"/>
          <w:spacing w:val="1"/>
        </w:rPr>
        <w:t xml:space="preserve"> </w:t>
      </w:r>
      <w:r w:rsidR="0073262D" w:rsidRPr="00F85C1D">
        <w:rPr>
          <w:rFonts w:asciiTheme="minorHAnsi" w:hAnsiTheme="minorHAnsi" w:cstheme="minorHAnsi"/>
          <w:spacing w:val="-1"/>
        </w:rPr>
        <w:t>may</w:t>
      </w:r>
      <w:r w:rsidRPr="00F85C1D">
        <w:rPr>
          <w:rFonts w:asciiTheme="minorHAnsi" w:hAnsiTheme="minorHAnsi" w:cstheme="minorHAnsi"/>
          <w:spacing w:val="-3"/>
        </w:rPr>
        <w:t xml:space="preserve"> </w:t>
      </w:r>
      <w:r w:rsidRPr="00F85C1D">
        <w:rPr>
          <w:rFonts w:asciiTheme="minorHAnsi" w:hAnsiTheme="minorHAnsi" w:cstheme="minorHAnsi"/>
          <w:spacing w:val="-1"/>
        </w:rPr>
        <w:t>be</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involved </w:t>
      </w:r>
      <w:r w:rsidRPr="00F85C1D">
        <w:rPr>
          <w:rFonts w:asciiTheme="minorHAnsi" w:hAnsiTheme="minorHAnsi" w:cstheme="minorHAnsi"/>
          <w:spacing w:val="-2"/>
        </w:rPr>
        <w:t>in</w:t>
      </w:r>
      <w:r w:rsidRPr="00F85C1D">
        <w:rPr>
          <w:rFonts w:asciiTheme="minorHAnsi" w:hAnsiTheme="minorHAnsi" w:cstheme="minorHAnsi"/>
          <w:spacing w:val="-1"/>
        </w:rPr>
        <w:t xml:space="preserve"> any</w:t>
      </w:r>
      <w:r w:rsidRPr="00F85C1D">
        <w:rPr>
          <w:rFonts w:asciiTheme="minorHAnsi" w:hAnsiTheme="minorHAnsi" w:cstheme="minorHAnsi"/>
          <w:spacing w:val="1"/>
        </w:rPr>
        <w:t xml:space="preserve"> </w:t>
      </w:r>
      <w:r w:rsidRPr="00F85C1D">
        <w:rPr>
          <w:rFonts w:asciiTheme="minorHAnsi" w:hAnsiTheme="minorHAnsi" w:cstheme="minorHAnsi"/>
          <w:spacing w:val="-1"/>
        </w:rPr>
        <w:t>application development</w:t>
      </w:r>
      <w:r w:rsidRPr="00F85C1D">
        <w:rPr>
          <w:rFonts w:asciiTheme="minorHAnsi" w:hAnsiTheme="minorHAnsi" w:cstheme="minorHAnsi"/>
          <w:spacing w:val="-2"/>
        </w:rPr>
        <w:t xml:space="preserve"> </w:t>
      </w:r>
      <w:r w:rsidRPr="00F85C1D">
        <w:rPr>
          <w:rFonts w:asciiTheme="minorHAnsi" w:hAnsiTheme="minorHAnsi" w:cstheme="minorHAnsi"/>
          <w:spacing w:val="-1"/>
        </w:rPr>
        <w:t>and/or</w:t>
      </w:r>
      <w:r w:rsidRPr="00F85C1D">
        <w:rPr>
          <w:rFonts w:asciiTheme="minorHAnsi" w:hAnsiTheme="minorHAnsi" w:cstheme="minorHAnsi"/>
          <w:spacing w:val="-2"/>
        </w:rPr>
        <w:t xml:space="preserve"> </w:t>
      </w:r>
      <w:r w:rsidRPr="00F85C1D">
        <w:rPr>
          <w:rFonts w:asciiTheme="minorHAnsi" w:hAnsiTheme="minorHAnsi" w:cstheme="minorHAnsi"/>
          <w:spacing w:val="-1"/>
        </w:rPr>
        <w:t>operations.</w:t>
      </w:r>
    </w:p>
    <w:p w14:paraId="6D0BA872" w14:textId="6D4B69D5" w:rsidR="003D01EF" w:rsidRPr="00F85C1D" w:rsidRDefault="003D01EF" w:rsidP="000F1E86">
      <w:pPr>
        <w:pStyle w:val="BodyText"/>
        <w:tabs>
          <w:tab w:val="left" w:pos="341"/>
          <w:tab w:val="left" w:pos="453"/>
        </w:tabs>
        <w:spacing w:before="196" w:after="120" w:line="276" w:lineRule="auto"/>
        <w:ind w:left="119" w:right="239"/>
        <w:rPr>
          <w:rFonts w:asciiTheme="minorHAnsi" w:hAnsiTheme="minorHAnsi" w:cstheme="minorHAnsi"/>
        </w:rPr>
      </w:pPr>
      <w:r w:rsidRPr="00F85C1D">
        <w:rPr>
          <w:rFonts w:asciiTheme="minorHAnsi" w:hAnsiTheme="minorHAnsi" w:cstheme="minorHAnsi"/>
          <w:spacing w:val="-1"/>
        </w:rPr>
        <w:t>Th</w:t>
      </w:r>
      <w:r w:rsidR="001A3835" w:rsidRPr="00F85C1D">
        <w:rPr>
          <w:rFonts w:asciiTheme="minorHAnsi" w:hAnsiTheme="minorHAnsi" w:cstheme="minorHAnsi"/>
          <w:spacing w:val="-1"/>
        </w:rPr>
        <w:t>e c</w:t>
      </w:r>
      <w:r w:rsidR="002615CE" w:rsidRPr="00F85C1D">
        <w:rPr>
          <w:rFonts w:asciiTheme="minorHAnsi" w:hAnsiTheme="minorHAnsi" w:cstheme="minorHAnsi"/>
          <w:spacing w:val="-1"/>
        </w:rPr>
        <w:t xml:space="preserve">ontractor shall be </w:t>
      </w:r>
      <w:r w:rsidRPr="00F85C1D">
        <w:rPr>
          <w:rFonts w:asciiTheme="minorHAnsi" w:hAnsiTheme="minorHAnsi" w:cstheme="minorHAnsi"/>
          <w:spacing w:val="-1"/>
        </w:rPr>
        <w:t>responsib</w:t>
      </w:r>
      <w:r w:rsidR="00687551" w:rsidRPr="00F85C1D">
        <w:rPr>
          <w:rFonts w:asciiTheme="minorHAnsi" w:hAnsiTheme="minorHAnsi" w:cstheme="minorHAnsi"/>
          <w:spacing w:val="-1"/>
        </w:rPr>
        <w:t>le</w:t>
      </w:r>
      <w:r w:rsidRPr="00F85C1D">
        <w:rPr>
          <w:rFonts w:asciiTheme="minorHAnsi" w:hAnsiTheme="minorHAnsi" w:cstheme="minorHAnsi"/>
          <w:spacing w:val="-1"/>
        </w:rPr>
        <w:t xml:space="preserve"> for the </w:t>
      </w:r>
      <w:r w:rsidR="002032EF" w:rsidRPr="00F85C1D">
        <w:rPr>
          <w:rFonts w:asciiTheme="minorHAnsi" w:hAnsiTheme="minorHAnsi" w:cstheme="minorHAnsi"/>
          <w:spacing w:val="-1"/>
        </w:rPr>
        <w:t xml:space="preserve">acts and omissions of its subcontractors, strategic business partners, or other entities or individuals who provide or are involved in the provision </w:t>
      </w:r>
      <w:r w:rsidR="004B5674" w:rsidRPr="00F85C1D">
        <w:rPr>
          <w:rFonts w:asciiTheme="minorHAnsi" w:hAnsiTheme="minorHAnsi" w:cstheme="minorHAnsi"/>
          <w:spacing w:val="-1"/>
        </w:rPr>
        <w:t>of S</w:t>
      </w:r>
      <w:r w:rsidR="002032EF" w:rsidRPr="00F85C1D">
        <w:rPr>
          <w:rFonts w:asciiTheme="minorHAnsi" w:hAnsiTheme="minorHAnsi" w:cstheme="minorHAnsi"/>
          <w:spacing w:val="-1"/>
        </w:rPr>
        <w:t>ervices</w:t>
      </w:r>
      <w:r w:rsidR="00577A85" w:rsidRPr="00F85C1D">
        <w:rPr>
          <w:rFonts w:asciiTheme="minorHAnsi" w:hAnsiTheme="minorHAnsi" w:cstheme="minorHAnsi"/>
          <w:spacing w:val="-1"/>
        </w:rPr>
        <w:t>.</w:t>
      </w:r>
    </w:p>
    <w:p w14:paraId="30D7FC1B" w14:textId="7D81607F" w:rsidR="00712EC3" w:rsidRPr="00F85C1D" w:rsidRDefault="006D3714" w:rsidP="00A9625C">
      <w:pPr>
        <w:pStyle w:val="BodyText"/>
        <w:numPr>
          <w:ilvl w:val="0"/>
          <w:numId w:val="10"/>
        </w:numPr>
        <w:tabs>
          <w:tab w:val="left" w:pos="341"/>
          <w:tab w:val="left" w:pos="454"/>
        </w:tabs>
        <w:spacing w:before="194" w:after="120" w:line="276" w:lineRule="auto"/>
        <w:ind w:right="162" w:firstLine="0"/>
        <w:rPr>
          <w:rFonts w:asciiTheme="minorHAnsi" w:hAnsiTheme="minorHAnsi" w:cstheme="minorHAnsi"/>
        </w:rPr>
      </w:pPr>
      <w:r w:rsidRPr="00F85C1D">
        <w:rPr>
          <w:rFonts w:asciiTheme="minorHAnsi" w:hAnsiTheme="minorHAnsi" w:cstheme="minorHAnsi"/>
          <w:b/>
          <w:bCs/>
          <w:spacing w:val="-1"/>
        </w:rPr>
        <w:t>Business</w:t>
      </w:r>
      <w:r w:rsidRPr="00F85C1D">
        <w:rPr>
          <w:rFonts w:asciiTheme="minorHAnsi" w:hAnsiTheme="minorHAnsi" w:cstheme="minorHAnsi"/>
          <w:b/>
          <w:bCs/>
          <w:spacing w:val="1"/>
        </w:rPr>
        <w:t xml:space="preserve"> </w:t>
      </w:r>
      <w:r w:rsidRPr="00F85C1D">
        <w:rPr>
          <w:rFonts w:asciiTheme="minorHAnsi" w:hAnsiTheme="minorHAnsi" w:cstheme="minorHAnsi"/>
          <w:b/>
          <w:bCs/>
          <w:spacing w:val="-1"/>
        </w:rPr>
        <w:t>Continuity</w:t>
      </w:r>
      <w:r w:rsidRPr="00F85C1D">
        <w:rPr>
          <w:rFonts w:asciiTheme="minorHAnsi" w:hAnsiTheme="minorHAnsi" w:cstheme="minorHAnsi"/>
          <w:b/>
          <w:bCs/>
          <w:spacing w:val="1"/>
        </w:rPr>
        <w:t xml:space="preserve"> </w:t>
      </w:r>
      <w:r w:rsidRPr="00F85C1D">
        <w:rPr>
          <w:rFonts w:asciiTheme="minorHAnsi" w:hAnsiTheme="minorHAnsi" w:cstheme="minorHAnsi"/>
          <w:b/>
          <w:bCs/>
          <w:spacing w:val="-1"/>
        </w:rPr>
        <w:t>and Disaster</w:t>
      </w:r>
      <w:r w:rsidRPr="00F85C1D">
        <w:rPr>
          <w:rFonts w:asciiTheme="minorHAnsi" w:hAnsiTheme="minorHAnsi" w:cstheme="minorHAnsi"/>
          <w:b/>
          <w:bCs/>
          <w:spacing w:val="-2"/>
        </w:rPr>
        <w:t xml:space="preserve"> </w:t>
      </w:r>
      <w:r w:rsidRPr="00F85C1D">
        <w:rPr>
          <w:rFonts w:asciiTheme="minorHAnsi" w:hAnsiTheme="minorHAnsi" w:cstheme="minorHAnsi"/>
          <w:b/>
          <w:bCs/>
          <w:spacing w:val="-1"/>
        </w:rPr>
        <w:t>Recovery:</w:t>
      </w:r>
      <w:r w:rsidRPr="00F85C1D">
        <w:rPr>
          <w:rFonts w:asciiTheme="minorHAnsi" w:hAnsiTheme="minorHAnsi" w:cstheme="minorHAnsi"/>
          <w:b/>
          <w:bCs/>
          <w:spacing w:val="-3"/>
        </w:rPr>
        <w:t xml:space="preserve"> </w:t>
      </w:r>
      <w:r w:rsidR="00855752" w:rsidRPr="00F85C1D">
        <w:rPr>
          <w:rFonts w:asciiTheme="minorHAnsi" w:hAnsiTheme="minorHAnsi" w:cstheme="minorHAnsi"/>
          <w:bCs/>
          <w:spacing w:val="-3"/>
        </w:rPr>
        <w:t xml:space="preserve">The State’s recovery time objective shall be defined in the Service Level Agreement. </w:t>
      </w:r>
      <w:r w:rsidRPr="00F85C1D">
        <w:rPr>
          <w:rFonts w:asciiTheme="minorHAnsi" w:hAnsiTheme="minorHAnsi" w:cstheme="minorHAnsi"/>
          <w:spacing w:val="-1"/>
        </w:rPr>
        <w:t>The</w:t>
      </w:r>
      <w:r w:rsidRPr="00F85C1D">
        <w:rPr>
          <w:rFonts w:asciiTheme="minorHAnsi" w:hAnsiTheme="minorHAnsi" w:cstheme="minorHAnsi"/>
          <w:spacing w:val="1"/>
        </w:rPr>
        <w:t xml:space="preserve"> </w:t>
      </w:r>
      <w:r w:rsidR="00CC4DC1"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spacing w:val="-3"/>
        </w:rPr>
        <w:t xml:space="preserve"> </w:t>
      </w:r>
      <w:r w:rsidRPr="00F85C1D">
        <w:rPr>
          <w:rFonts w:asciiTheme="minorHAnsi" w:hAnsiTheme="minorHAnsi" w:cstheme="minorHAnsi"/>
          <w:spacing w:val="-1"/>
        </w:rPr>
        <w:t>shall</w:t>
      </w:r>
      <w:r w:rsidR="00855752" w:rsidRPr="00F85C1D">
        <w:rPr>
          <w:rFonts w:asciiTheme="minorHAnsi" w:hAnsiTheme="minorHAnsi" w:cstheme="minorHAnsi"/>
          <w:spacing w:val="-1"/>
        </w:rPr>
        <w:t xml:space="preserve"> ensure that the</w:t>
      </w:r>
      <w:r w:rsidR="002032EF" w:rsidRPr="00F85C1D">
        <w:rPr>
          <w:rFonts w:asciiTheme="minorHAnsi" w:hAnsiTheme="minorHAnsi" w:cstheme="minorHAnsi"/>
          <w:spacing w:val="-1"/>
        </w:rPr>
        <w:t xml:space="preserve"> </w:t>
      </w:r>
      <w:r w:rsidR="00855752" w:rsidRPr="00F85C1D">
        <w:rPr>
          <w:rFonts w:asciiTheme="minorHAnsi" w:hAnsiTheme="minorHAnsi" w:cstheme="minorHAnsi"/>
          <w:spacing w:val="-1"/>
        </w:rPr>
        <w:t>State’s</w:t>
      </w:r>
      <w:r w:rsidR="00855752" w:rsidRPr="00F85C1D">
        <w:rPr>
          <w:rFonts w:asciiTheme="minorHAnsi" w:hAnsiTheme="minorHAnsi" w:cstheme="minorHAnsi"/>
        </w:rPr>
        <w:t xml:space="preserve"> </w:t>
      </w:r>
      <w:r w:rsidR="00855752" w:rsidRPr="00F85C1D">
        <w:rPr>
          <w:rFonts w:asciiTheme="minorHAnsi" w:hAnsiTheme="minorHAnsi" w:cstheme="minorHAnsi"/>
          <w:spacing w:val="-1"/>
        </w:rPr>
        <w:t>recovery</w:t>
      </w:r>
      <w:r w:rsidR="00855752" w:rsidRPr="00F85C1D">
        <w:rPr>
          <w:rFonts w:asciiTheme="minorHAnsi" w:hAnsiTheme="minorHAnsi" w:cstheme="minorHAnsi"/>
          <w:spacing w:val="1"/>
        </w:rPr>
        <w:t xml:space="preserve"> </w:t>
      </w:r>
      <w:r w:rsidR="00855752" w:rsidRPr="00F85C1D">
        <w:rPr>
          <w:rFonts w:asciiTheme="minorHAnsi" w:hAnsiTheme="minorHAnsi" w:cstheme="minorHAnsi"/>
          <w:spacing w:val="-1"/>
        </w:rPr>
        <w:t>time</w:t>
      </w:r>
      <w:r w:rsidR="00855752" w:rsidRPr="00F85C1D">
        <w:rPr>
          <w:rFonts w:asciiTheme="minorHAnsi" w:hAnsiTheme="minorHAnsi" w:cstheme="minorHAnsi"/>
          <w:spacing w:val="-2"/>
        </w:rPr>
        <w:t xml:space="preserve"> </w:t>
      </w:r>
      <w:r w:rsidR="00855752" w:rsidRPr="00F85C1D">
        <w:rPr>
          <w:rFonts w:asciiTheme="minorHAnsi" w:hAnsiTheme="minorHAnsi" w:cstheme="minorHAnsi"/>
          <w:spacing w:val="-1"/>
        </w:rPr>
        <w:t>objective has been met and tested as detailed in the Service Level Agreement.</w:t>
      </w:r>
      <w:r w:rsidR="001A3835" w:rsidRPr="00F85C1D">
        <w:rPr>
          <w:rFonts w:asciiTheme="minorHAnsi" w:hAnsiTheme="minorHAnsi" w:cstheme="minorHAnsi"/>
          <w:spacing w:val="-1"/>
        </w:rPr>
        <w:t xml:space="preserve"> </w:t>
      </w:r>
      <w:del w:id="10" w:author="Author">
        <w:r w:rsidR="001A3835" w:rsidRPr="00F85C1D" w:rsidDel="00F35726">
          <w:rPr>
            <w:rFonts w:asciiTheme="minorHAnsi" w:hAnsiTheme="minorHAnsi" w:cstheme="minorHAnsi"/>
            <w:spacing w:val="-1"/>
          </w:rPr>
          <w:delText>The c</w:delText>
        </w:r>
        <w:r w:rsidR="00855752" w:rsidRPr="00F85C1D" w:rsidDel="00F35726">
          <w:rPr>
            <w:rFonts w:asciiTheme="minorHAnsi" w:hAnsiTheme="minorHAnsi" w:cstheme="minorHAnsi"/>
            <w:spacing w:val="-1"/>
          </w:rPr>
          <w:delText xml:space="preserve">ontractor shall </w:delText>
        </w:r>
        <w:r w:rsidR="002032EF" w:rsidRPr="00F85C1D" w:rsidDel="00F35726">
          <w:rPr>
            <w:rFonts w:asciiTheme="minorHAnsi" w:hAnsiTheme="minorHAnsi" w:cstheme="minorHAnsi"/>
            <w:spacing w:val="-1"/>
          </w:rPr>
          <w:delText>annually</w:delText>
        </w:r>
        <w:r w:rsidRPr="00F85C1D" w:rsidDel="00F35726">
          <w:rPr>
            <w:rFonts w:asciiTheme="minorHAnsi" w:hAnsiTheme="minorHAnsi" w:cstheme="minorHAnsi"/>
          </w:rPr>
          <w:delText xml:space="preserve"> </w:delText>
        </w:r>
        <w:r w:rsidRPr="00F85C1D" w:rsidDel="00F35726">
          <w:rPr>
            <w:rFonts w:asciiTheme="minorHAnsi" w:hAnsiTheme="minorHAnsi" w:cstheme="minorHAnsi"/>
            <w:spacing w:val="-1"/>
          </w:rPr>
          <w:delText>provide</w:delText>
        </w:r>
        <w:r w:rsidRPr="00F85C1D" w:rsidDel="00F35726">
          <w:rPr>
            <w:rFonts w:asciiTheme="minorHAnsi" w:hAnsiTheme="minorHAnsi" w:cstheme="minorHAnsi"/>
            <w:spacing w:val="1"/>
          </w:rPr>
          <w:delText xml:space="preserve"> </w:delText>
        </w:r>
        <w:r w:rsidR="00BD4763" w:rsidRPr="00F85C1D" w:rsidDel="00F35726">
          <w:rPr>
            <w:rFonts w:asciiTheme="minorHAnsi" w:hAnsiTheme="minorHAnsi" w:cstheme="minorHAnsi"/>
            <w:spacing w:val="1"/>
          </w:rPr>
          <w:delText xml:space="preserve">to the State </w:delText>
        </w:r>
        <w:r w:rsidRPr="00F85C1D" w:rsidDel="00F35726">
          <w:rPr>
            <w:rFonts w:asciiTheme="minorHAnsi" w:hAnsiTheme="minorHAnsi" w:cstheme="minorHAnsi"/>
          </w:rPr>
          <w:delText>a</w:delText>
        </w:r>
        <w:r w:rsidRPr="00F85C1D" w:rsidDel="00F35726">
          <w:rPr>
            <w:rFonts w:asciiTheme="minorHAnsi" w:hAnsiTheme="minorHAnsi" w:cstheme="minorHAnsi"/>
            <w:spacing w:val="-3"/>
          </w:rPr>
          <w:delText xml:space="preserve"> </w:delText>
        </w:r>
        <w:r w:rsidRPr="00F85C1D" w:rsidDel="00F35726">
          <w:rPr>
            <w:rFonts w:asciiTheme="minorHAnsi" w:hAnsiTheme="minorHAnsi" w:cstheme="minorHAnsi"/>
            <w:spacing w:val="-1"/>
          </w:rPr>
          <w:delText>business</w:delText>
        </w:r>
        <w:r w:rsidRPr="00F85C1D" w:rsidDel="00F35726">
          <w:rPr>
            <w:rFonts w:asciiTheme="minorHAnsi" w:hAnsiTheme="minorHAnsi" w:cstheme="minorHAnsi"/>
          </w:rPr>
          <w:delText xml:space="preserve"> </w:delText>
        </w:r>
        <w:r w:rsidR="004E7FB6" w:rsidRPr="00F85C1D" w:rsidDel="00F35726">
          <w:rPr>
            <w:rFonts w:asciiTheme="minorHAnsi" w:hAnsiTheme="minorHAnsi" w:cstheme="minorHAnsi"/>
            <w:spacing w:val="-1"/>
          </w:rPr>
          <w:delText xml:space="preserve">continuity and </w:delText>
        </w:r>
        <w:r w:rsidRPr="00F85C1D" w:rsidDel="00F35726">
          <w:rPr>
            <w:rFonts w:asciiTheme="minorHAnsi" w:hAnsiTheme="minorHAnsi" w:cstheme="minorHAnsi"/>
            <w:spacing w:val="-1"/>
          </w:rPr>
          <w:delText>disaster</w:delText>
        </w:r>
        <w:r w:rsidRPr="00F85C1D" w:rsidDel="00F35726">
          <w:rPr>
            <w:rFonts w:asciiTheme="minorHAnsi" w:hAnsiTheme="minorHAnsi" w:cstheme="minorHAnsi"/>
          </w:rPr>
          <w:delText xml:space="preserve"> </w:delText>
        </w:r>
        <w:r w:rsidRPr="00F85C1D" w:rsidDel="00F35726">
          <w:rPr>
            <w:rFonts w:asciiTheme="minorHAnsi" w:hAnsiTheme="minorHAnsi" w:cstheme="minorHAnsi"/>
            <w:spacing w:val="-1"/>
          </w:rPr>
          <w:delText>recovery</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spacing w:val="-1"/>
          </w:rPr>
          <w:delText>plan</w:delText>
        </w:r>
        <w:r w:rsidR="00855752" w:rsidRPr="00F85C1D" w:rsidDel="00F35726">
          <w:rPr>
            <w:rFonts w:asciiTheme="minorHAnsi" w:hAnsiTheme="minorHAnsi" w:cstheme="minorHAnsi"/>
            <w:spacing w:val="-1"/>
          </w:rPr>
          <w:delText xml:space="preserve"> which</w:delText>
        </w:r>
        <w:r w:rsidRPr="00F85C1D" w:rsidDel="00F35726">
          <w:rPr>
            <w:rFonts w:asciiTheme="minorHAnsi" w:hAnsiTheme="minorHAnsi" w:cstheme="minorHAnsi"/>
            <w:spacing w:val="-1"/>
          </w:rPr>
          <w:delText xml:space="preserve"> </w:delText>
        </w:r>
        <w:r w:rsidR="00855752" w:rsidRPr="00F85C1D" w:rsidDel="00F35726">
          <w:rPr>
            <w:rFonts w:asciiTheme="minorHAnsi" w:hAnsiTheme="minorHAnsi" w:cstheme="minorHAnsi"/>
            <w:spacing w:val="-1"/>
          </w:rPr>
          <w:delText>details</w:delText>
        </w:r>
        <w:r w:rsidR="00855752" w:rsidRPr="00F85C1D" w:rsidDel="00F35726">
          <w:rPr>
            <w:rFonts w:asciiTheme="minorHAnsi" w:hAnsiTheme="minorHAnsi" w:cstheme="minorHAnsi"/>
            <w:spacing w:val="-2"/>
          </w:rPr>
          <w:delText xml:space="preserve"> how </w:delText>
        </w:r>
        <w:r w:rsidRPr="00F85C1D" w:rsidDel="00F35726">
          <w:rPr>
            <w:rFonts w:asciiTheme="minorHAnsi" w:hAnsiTheme="minorHAnsi" w:cstheme="minorHAnsi"/>
            <w:spacing w:val="-1"/>
          </w:rPr>
          <w:delText>the</w:delText>
        </w:r>
        <w:r w:rsidR="00855752" w:rsidRPr="00F85C1D" w:rsidDel="00F35726">
          <w:rPr>
            <w:rFonts w:asciiTheme="minorHAnsi" w:hAnsiTheme="minorHAnsi" w:cstheme="minorHAnsi"/>
            <w:spacing w:val="-1"/>
          </w:rPr>
          <w:delText xml:space="preserve"> </w:delText>
        </w:r>
        <w:r w:rsidR="00855752" w:rsidRPr="00F85C1D" w:rsidDel="00F35726">
          <w:rPr>
            <w:rFonts w:asciiTheme="minorHAnsi" w:hAnsiTheme="minorHAnsi" w:cstheme="minorHAnsi"/>
          </w:rPr>
          <w:delText>State’s recovery time ob</w:delText>
        </w:r>
        <w:r w:rsidR="003739D6" w:rsidRPr="00F85C1D" w:rsidDel="00F35726">
          <w:rPr>
            <w:rFonts w:asciiTheme="minorHAnsi" w:hAnsiTheme="minorHAnsi" w:cstheme="minorHAnsi"/>
          </w:rPr>
          <w:delText xml:space="preserve">jective has been met and tested. </w:delText>
        </w:r>
      </w:del>
      <w:r w:rsidR="003739D6" w:rsidRPr="00F85C1D">
        <w:rPr>
          <w:rFonts w:asciiTheme="minorHAnsi" w:hAnsiTheme="minorHAnsi" w:cstheme="minorHAnsi"/>
        </w:rPr>
        <w:t>The parties agree that any documents provided to the State under this paragraph shall be deemed administrative or technical information that would jeopardize a record keeping or security system, and shall be exempt from disclosure under the Indiana Access to Public Records Act, IC 5-14-3.</w:t>
      </w:r>
      <w:del w:id="11" w:author="Author">
        <w:r w:rsidR="003739D6" w:rsidRPr="00F85C1D" w:rsidDel="00F35726">
          <w:rPr>
            <w:rFonts w:asciiTheme="minorHAnsi" w:hAnsiTheme="minorHAnsi" w:cstheme="minorHAnsi"/>
          </w:rPr>
          <w:delText xml:space="preserve"> </w:delText>
        </w:r>
        <w:r w:rsidR="00855752" w:rsidRPr="00F85C1D" w:rsidDel="00F35726">
          <w:rPr>
            <w:rFonts w:asciiTheme="minorHAnsi" w:hAnsiTheme="minorHAnsi" w:cstheme="minorHAnsi"/>
          </w:rPr>
          <w:delText>The</w:delText>
        </w:r>
        <w:r w:rsidR="00855752" w:rsidRPr="00F85C1D" w:rsidDel="00F35726">
          <w:rPr>
            <w:rFonts w:asciiTheme="minorHAnsi" w:hAnsiTheme="minorHAnsi" w:cstheme="minorHAnsi"/>
            <w:spacing w:val="-2"/>
          </w:rPr>
          <w:delText xml:space="preserve"> </w:delText>
        </w:r>
        <w:r w:rsidR="001A3835" w:rsidRPr="00F85C1D" w:rsidDel="00F35726">
          <w:rPr>
            <w:rFonts w:asciiTheme="minorHAnsi" w:hAnsiTheme="minorHAnsi" w:cstheme="minorHAnsi"/>
            <w:spacing w:val="-1"/>
          </w:rPr>
          <w:delText>c</w:delText>
        </w:r>
        <w:r w:rsidRPr="00F85C1D" w:rsidDel="00F35726">
          <w:rPr>
            <w:rFonts w:asciiTheme="minorHAnsi" w:hAnsiTheme="minorHAnsi" w:cstheme="minorHAnsi"/>
            <w:spacing w:val="-1"/>
          </w:rPr>
          <w:delText>ontractor</w:delText>
        </w:r>
        <w:r w:rsidRPr="00F85C1D" w:rsidDel="00F35726">
          <w:rPr>
            <w:rFonts w:asciiTheme="minorHAnsi" w:hAnsiTheme="minorHAnsi" w:cstheme="minorHAnsi"/>
            <w:spacing w:val="-2"/>
          </w:rPr>
          <w:delText xml:space="preserve"> </w:delText>
        </w:r>
        <w:r w:rsidR="00855752" w:rsidRPr="00F85C1D" w:rsidDel="00F35726">
          <w:rPr>
            <w:rFonts w:asciiTheme="minorHAnsi" w:hAnsiTheme="minorHAnsi" w:cstheme="minorHAnsi"/>
            <w:spacing w:val="-1"/>
          </w:rPr>
          <w:delText>shall</w:delText>
        </w:r>
        <w:r w:rsidR="00855752" w:rsidRPr="00F85C1D" w:rsidDel="00F35726">
          <w:rPr>
            <w:rFonts w:asciiTheme="minorHAnsi" w:hAnsiTheme="minorHAnsi" w:cstheme="minorHAnsi"/>
            <w:spacing w:val="-2"/>
          </w:rPr>
          <w:delText xml:space="preserve"> </w:delText>
        </w:r>
        <w:r w:rsidRPr="00F85C1D" w:rsidDel="00F35726">
          <w:rPr>
            <w:rFonts w:asciiTheme="minorHAnsi" w:hAnsiTheme="minorHAnsi" w:cstheme="minorHAnsi"/>
            <w:spacing w:val="-1"/>
          </w:rPr>
          <w:delText>work</w:delText>
        </w:r>
        <w:r w:rsidRPr="00F85C1D" w:rsidDel="00F35726">
          <w:rPr>
            <w:rFonts w:asciiTheme="minorHAnsi" w:hAnsiTheme="minorHAnsi" w:cstheme="minorHAnsi"/>
            <w:spacing w:val="-2"/>
          </w:rPr>
          <w:delText xml:space="preserve"> </w:delText>
        </w:r>
        <w:r w:rsidRPr="00F85C1D" w:rsidDel="00F35726">
          <w:rPr>
            <w:rFonts w:asciiTheme="minorHAnsi" w:hAnsiTheme="minorHAnsi" w:cstheme="minorHAnsi"/>
            <w:spacing w:val="-1"/>
          </w:rPr>
          <w:delText xml:space="preserve">with </w:delText>
        </w:r>
        <w:r w:rsidRPr="00F85C1D" w:rsidDel="00F35726">
          <w:rPr>
            <w:rFonts w:asciiTheme="minorHAnsi" w:hAnsiTheme="minorHAnsi" w:cstheme="minorHAnsi"/>
            <w:spacing w:val="-2"/>
          </w:rPr>
          <w:delText xml:space="preserve">the </w:delText>
        </w:r>
        <w:r w:rsidR="00BC2A3D" w:rsidRPr="00F85C1D" w:rsidDel="00F35726">
          <w:rPr>
            <w:rFonts w:asciiTheme="minorHAnsi" w:hAnsiTheme="minorHAnsi" w:cstheme="minorHAnsi"/>
            <w:spacing w:val="-1"/>
          </w:rPr>
          <w:delText>State</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rPr>
          <w:delText>to</w:delText>
        </w:r>
        <w:r w:rsidRPr="00F85C1D" w:rsidDel="00F35726">
          <w:rPr>
            <w:rFonts w:asciiTheme="minorHAnsi" w:hAnsiTheme="minorHAnsi" w:cstheme="minorHAnsi"/>
            <w:spacing w:val="-1"/>
          </w:rPr>
          <w:delText xml:space="preserve"> perform an annual</w:delText>
        </w:r>
        <w:r w:rsidRPr="00F85C1D" w:rsidDel="00F35726">
          <w:rPr>
            <w:rFonts w:asciiTheme="minorHAnsi" w:hAnsiTheme="minorHAnsi" w:cstheme="minorHAnsi"/>
          </w:rPr>
          <w:delText xml:space="preserve"> </w:delText>
        </w:r>
        <w:r w:rsidR="00405AF9" w:rsidRPr="00F85C1D" w:rsidDel="00F35726">
          <w:rPr>
            <w:rFonts w:asciiTheme="minorHAnsi" w:hAnsiTheme="minorHAnsi" w:cstheme="minorHAnsi"/>
            <w:spacing w:val="-1"/>
          </w:rPr>
          <w:delText>d</w:delText>
        </w:r>
        <w:r w:rsidRPr="00F85C1D" w:rsidDel="00F35726">
          <w:rPr>
            <w:rFonts w:asciiTheme="minorHAnsi" w:hAnsiTheme="minorHAnsi" w:cstheme="minorHAnsi"/>
            <w:spacing w:val="-1"/>
          </w:rPr>
          <w:delText>isaster</w:delText>
        </w:r>
        <w:r w:rsidRPr="00F85C1D" w:rsidDel="00F35726">
          <w:rPr>
            <w:rFonts w:asciiTheme="minorHAnsi" w:hAnsiTheme="minorHAnsi" w:cstheme="minorHAnsi"/>
            <w:spacing w:val="-2"/>
          </w:rPr>
          <w:delText xml:space="preserve"> </w:delText>
        </w:r>
        <w:r w:rsidR="00405AF9" w:rsidRPr="00F85C1D" w:rsidDel="00F35726">
          <w:rPr>
            <w:rFonts w:asciiTheme="minorHAnsi" w:hAnsiTheme="minorHAnsi" w:cstheme="minorHAnsi"/>
            <w:spacing w:val="-1"/>
          </w:rPr>
          <w:delText>r</w:delText>
        </w:r>
        <w:r w:rsidR="004E7FB6" w:rsidRPr="00F85C1D" w:rsidDel="00F35726">
          <w:rPr>
            <w:rFonts w:asciiTheme="minorHAnsi" w:hAnsiTheme="minorHAnsi" w:cstheme="minorHAnsi"/>
            <w:spacing w:val="-1"/>
          </w:rPr>
          <w:delText xml:space="preserve">ecovery test </w:delText>
        </w:r>
        <w:r w:rsidRPr="00F85C1D" w:rsidDel="00F35726">
          <w:rPr>
            <w:rFonts w:asciiTheme="minorHAnsi" w:hAnsiTheme="minorHAnsi" w:cstheme="minorHAnsi"/>
            <w:spacing w:val="-1"/>
          </w:rPr>
          <w:delText>and take</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spacing w:val="-1"/>
          </w:rPr>
          <w:delText>action to</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spacing w:val="-1"/>
          </w:rPr>
          <w:delText>correct</w:delText>
        </w:r>
        <w:r w:rsidRPr="00F85C1D" w:rsidDel="00F35726">
          <w:rPr>
            <w:rFonts w:asciiTheme="minorHAnsi" w:hAnsiTheme="minorHAnsi" w:cstheme="minorHAnsi"/>
            <w:spacing w:val="-2"/>
          </w:rPr>
          <w:delText xml:space="preserve"> </w:delText>
        </w:r>
        <w:r w:rsidRPr="00F85C1D" w:rsidDel="00F35726">
          <w:rPr>
            <w:rFonts w:asciiTheme="minorHAnsi" w:hAnsiTheme="minorHAnsi" w:cstheme="minorHAnsi"/>
            <w:spacing w:val="-1"/>
          </w:rPr>
          <w:delText>any</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spacing w:val="-1"/>
          </w:rPr>
          <w:delText>issues</w:delText>
        </w:r>
        <w:r w:rsidRPr="00F85C1D" w:rsidDel="00F35726">
          <w:rPr>
            <w:rFonts w:asciiTheme="minorHAnsi" w:hAnsiTheme="minorHAnsi" w:cstheme="minorHAnsi"/>
            <w:spacing w:val="-2"/>
          </w:rPr>
          <w:delText xml:space="preserve"> </w:delText>
        </w:r>
        <w:r w:rsidRPr="00F85C1D" w:rsidDel="00F35726">
          <w:rPr>
            <w:rFonts w:asciiTheme="minorHAnsi" w:hAnsiTheme="minorHAnsi" w:cstheme="minorHAnsi"/>
            <w:spacing w:val="-1"/>
          </w:rPr>
          <w:delText>detected</w:delText>
        </w:r>
        <w:r w:rsidRPr="00F85C1D" w:rsidDel="00F35726">
          <w:rPr>
            <w:rFonts w:asciiTheme="minorHAnsi" w:hAnsiTheme="minorHAnsi" w:cstheme="minorHAnsi"/>
            <w:spacing w:val="-3"/>
          </w:rPr>
          <w:delText xml:space="preserve"> </w:delText>
        </w:r>
        <w:r w:rsidRPr="00F85C1D" w:rsidDel="00F35726">
          <w:rPr>
            <w:rFonts w:asciiTheme="minorHAnsi" w:hAnsiTheme="minorHAnsi" w:cstheme="minorHAnsi"/>
            <w:spacing w:val="-1"/>
          </w:rPr>
          <w:delText>during the</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spacing w:val="-1"/>
          </w:rPr>
          <w:delText>test</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spacing w:val="-1"/>
          </w:rPr>
          <w:delText xml:space="preserve">in </w:delText>
        </w:r>
        <w:r w:rsidRPr="00F85C1D" w:rsidDel="00F35726">
          <w:rPr>
            <w:rFonts w:asciiTheme="minorHAnsi" w:hAnsiTheme="minorHAnsi" w:cstheme="minorHAnsi"/>
          </w:rPr>
          <w:delText>a</w:delText>
        </w:r>
        <w:r w:rsidRPr="00F85C1D" w:rsidDel="00F35726">
          <w:rPr>
            <w:rFonts w:asciiTheme="minorHAnsi" w:hAnsiTheme="minorHAnsi" w:cstheme="minorHAnsi"/>
            <w:spacing w:val="-3"/>
          </w:rPr>
          <w:delText xml:space="preserve"> </w:delText>
        </w:r>
        <w:r w:rsidRPr="00F85C1D" w:rsidDel="00F35726">
          <w:rPr>
            <w:rFonts w:asciiTheme="minorHAnsi" w:hAnsiTheme="minorHAnsi" w:cstheme="minorHAnsi"/>
            <w:spacing w:val="-1"/>
          </w:rPr>
          <w:delText>time</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spacing w:val="-2"/>
          </w:rPr>
          <w:delText xml:space="preserve">frame </w:delText>
        </w:r>
        <w:r w:rsidRPr="00F85C1D" w:rsidDel="00F35726">
          <w:rPr>
            <w:rFonts w:asciiTheme="minorHAnsi" w:hAnsiTheme="minorHAnsi" w:cstheme="minorHAnsi"/>
            <w:spacing w:val="-1"/>
          </w:rPr>
          <w:delText>mutually</w:delText>
        </w:r>
        <w:r w:rsidRPr="00F85C1D" w:rsidDel="00F35726">
          <w:rPr>
            <w:rFonts w:asciiTheme="minorHAnsi" w:hAnsiTheme="minorHAnsi" w:cstheme="minorHAnsi"/>
            <w:spacing w:val="1"/>
          </w:rPr>
          <w:delText xml:space="preserve"> </w:delText>
        </w:r>
        <w:r w:rsidRPr="00F85C1D" w:rsidDel="00F35726">
          <w:rPr>
            <w:rFonts w:asciiTheme="minorHAnsi" w:hAnsiTheme="minorHAnsi" w:cstheme="minorHAnsi"/>
            <w:spacing w:val="-1"/>
          </w:rPr>
          <w:delText xml:space="preserve">agreed </w:delText>
        </w:r>
        <w:r w:rsidR="0073262D" w:rsidRPr="00F85C1D" w:rsidDel="00F35726">
          <w:rPr>
            <w:rFonts w:asciiTheme="minorHAnsi" w:hAnsiTheme="minorHAnsi" w:cstheme="minorHAnsi"/>
            <w:spacing w:val="-1"/>
          </w:rPr>
          <w:delText xml:space="preserve">upon </w:delText>
        </w:r>
        <w:r w:rsidR="004E7FB6" w:rsidRPr="00F85C1D" w:rsidDel="00F35726">
          <w:rPr>
            <w:rFonts w:asciiTheme="minorHAnsi" w:hAnsiTheme="minorHAnsi" w:cstheme="minorHAnsi"/>
            <w:spacing w:val="-1"/>
          </w:rPr>
          <w:delText xml:space="preserve">between </w:delText>
        </w:r>
        <w:r w:rsidRPr="00F85C1D" w:rsidDel="00F35726">
          <w:rPr>
            <w:rFonts w:asciiTheme="minorHAnsi" w:hAnsiTheme="minorHAnsi" w:cstheme="minorHAnsi"/>
            <w:spacing w:val="-1"/>
          </w:rPr>
          <w:delText>the</w:delText>
        </w:r>
        <w:r w:rsidRPr="00F85C1D" w:rsidDel="00F35726">
          <w:rPr>
            <w:rFonts w:asciiTheme="minorHAnsi" w:hAnsiTheme="minorHAnsi" w:cstheme="minorHAnsi"/>
            <w:spacing w:val="1"/>
          </w:rPr>
          <w:delText xml:space="preserve"> </w:delText>
        </w:r>
        <w:r w:rsidR="001A3835" w:rsidRPr="00F85C1D" w:rsidDel="00F35726">
          <w:rPr>
            <w:rFonts w:asciiTheme="minorHAnsi" w:hAnsiTheme="minorHAnsi" w:cstheme="minorHAnsi"/>
            <w:spacing w:val="-1"/>
          </w:rPr>
          <w:delText>c</w:delText>
        </w:r>
        <w:r w:rsidRPr="00F85C1D" w:rsidDel="00F35726">
          <w:rPr>
            <w:rFonts w:asciiTheme="minorHAnsi" w:hAnsiTheme="minorHAnsi" w:cstheme="minorHAnsi"/>
            <w:spacing w:val="-1"/>
          </w:rPr>
          <w:delText>ontractor</w:delText>
        </w:r>
        <w:r w:rsidRPr="00F85C1D" w:rsidDel="00F35726">
          <w:rPr>
            <w:rFonts w:asciiTheme="minorHAnsi" w:hAnsiTheme="minorHAnsi" w:cstheme="minorHAnsi"/>
          </w:rPr>
          <w:delText xml:space="preserve"> </w:delText>
        </w:r>
        <w:r w:rsidRPr="00F85C1D" w:rsidDel="00F35726">
          <w:rPr>
            <w:rFonts w:asciiTheme="minorHAnsi" w:hAnsiTheme="minorHAnsi" w:cstheme="minorHAnsi"/>
            <w:spacing w:val="-1"/>
          </w:rPr>
          <w:delText>and</w:delText>
        </w:r>
        <w:r w:rsidRPr="00F85C1D" w:rsidDel="00F35726">
          <w:rPr>
            <w:rFonts w:asciiTheme="minorHAnsi" w:hAnsiTheme="minorHAnsi" w:cstheme="minorHAnsi"/>
            <w:spacing w:val="-3"/>
          </w:rPr>
          <w:delText xml:space="preserve"> </w:delText>
        </w:r>
        <w:r w:rsidRPr="00F85C1D" w:rsidDel="00F35726">
          <w:rPr>
            <w:rFonts w:asciiTheme="minorHAnsi" w:hAnsiTheme="minorHAnsi" w:cstheme="minorHAnsi"/>
            <w:spacing w:val="-1"/>
          </w:rPr>
          <w:delText>the</w:delText>
        </w:r>
        <w:r w:rsidRPr="00F85C1D" w:rsidDel="00F35726">
          <w:rPr>
            <w:rFonts w:asciiTheme="minorHAnsi" w:hAnsiTheme="minorHAnsi" w:cstheme="minorHAnsi"/>
            <w:spacing w:val="-2"/>
          </w:rPr>
          <w:delText xml:space="preserve"> </w:delText>
        </w:r>
        <w:r w:rsidR="00BC2A3D" w:rsidRPr="00F85C1D" w:rsidDel="00F35726">
          <w:rPr>
            <w:rFonts w:asciiTheme="minorHAnsi" w:hAnsiTheme="minorHAnsi" w:cstheme="minorHAnsi"/>
            <w:spacing w:val="-1"/>
          </w:rPr>
          <w:delText>State</w:delText>
        </w:r>
        <w:r w:rsidR="00855752" w:rsidRPr="00F85C1D" w:rsidDel="00F35726">
          <w:rPr>
            <w:rFonts w:asciiTheme="minorHAnsi" w:hAnsiTheme="minorHAnsi" w:cstheme="minorHAnsi"/>
            <w:spacing w:val="-1"/>
          </w:rPr>
          <w:delText xml:space="preserve"> in the Service Level Agreement</w:delText>
        </w:r>
        <w:r w:rsidRPr="00F85C1D" w:rsidDel="00F35726">
          <w:rPr>
            <w:rFonts w:asciiTheme="minorHAnsi" w:hAnsiTheme="minorHAnsi" w:cstheme="minorHAnsi"/>
            <w:spacing w:val="-1"/>
          </w:rPr>
          <w:delText>.</w:delText>
        </w:r>
      </w:del>
    </w:p>
    <w:p w14:paraId="24E7F84C" w14:textId="7199B1DC" w:rsidR="003739D6" w:rsidRPr="00F85C1D" w:rsidRDefault="00636D6C" w:rsidP="00A9625C">
      <w:pPr>
        <w:pStyle w:val="BodyText"/>
        <w:tabs>
          <w:tab w:val="left" w:pos="341"/>
          <w:tab w:val="left" w:pos="454"/>
        </w:tabs>
        <w:spacing w:before="194" w:after="120" w:line="276" w:lineRule="auto"/>
        <w:ind w:left="119" w:right="162"/>
        <w:rPr>
          <w:rFonts w:asciiTheme="minorHAnsi" w:hAnsiTheme="minorHAnsi" w:cstheme="minorHAnsi"/>
        </w:rPr>
      </w:pPr>
      <w:r w:rsidRPr="00F85C1D">
        <w:rPr>
          <w:rFonts w:asciiTheme="minorHAnsi" w:hAnsiTheme="minorHAnsi" w:cstheme="minorHAnsi"/>
          <w:spacing w:val="-1"/>
        </w:rPr>
        <w:t>The State’s D</w:t>
      </w:r>
      <w:r w:rsidR="00BD4763" w:rsidRPr="00F85C1D">
        <w:rPr>
          <w:rFonts w:asciiTheme="minorHAnsi" w:hAnsiTheme="minorHAnsi" w:cstheme="minorHAnsi"/>
          <w:spacing w:val="-1"/>
        </w:rPr>
        <w:t>ata shall be maintained in accordance with the applicable State records retention requirement</w:t>
      </w:r>
      <w:r w:rsidR="00503412" w:rsidRPr="00F85C1D">
        <w:rPr>
          <w:rFonts w:asciiTheme="minorHAnsi" w:hAnsiTheme="minorHAnsi" w:cstheme="minorHAnsi"/>
          <w:spacing w:val="-1"/>
        </w:rPr>
        <w:t>,</w:t>
      </w:r>
      <w:r w:rsidR="00BD4763" w:rsidRPr="00F85C1D">
        <w:rPr>
          <w:rFonts w:asciiTheme="minorHAnsi" w:hAnsiTheme="minorHAnsi" w:cstheme="minorHAnsi"/>
          <w:spacing w:val="-1"/>
        </w:rPr>
        <w:t xml:space="preserve"> a</w:t>
      </w:r>
      <w:r w:rsidR="001A3835" w:rsidRPr="00F85C1D">
        <w:rPr>
          <w:rFonts w:asciiTheme="minorHAnsi" w:hAnsiTheme="minorHAnsi" w:cstheme="minorHAnsi"/>
          <w:spacing w:val="-1"/>
        </w:rPr>
        <w:t>s determined by the State.</w:t>
      </w:r>
      <w:del w:id="12" w:author="Author">
        <w:r w:rsidR="001A3835" w:rsidRPr="00F85C1D" w:rsidDel="00F35726">
          <w:rPr>
            <w:rFonts w:asciiTheme="minorHAnsi" w:hAnsiTheme="minorHAnsi" w:cstheme="minorHAnsi"/>
            <w:spacing w:val="-1"/>
          </w:rPr>
          <w:delText xml:space="preserve"> The c</w:delText>
        </w:r>
        <w:r w:rsidR="00BD4763" w:rsidRPr="00F85C1D" w:rsidDel="00F35726">
          <w:rPr>
            <w:rFonts w:asciiTheme="minorHAnsi" w:hAnsiTheme="minorHAnsi" w:cstheme="minorHAnsi"/>
            <w:spacing w:val="-1"/>
          </w:rPr>
          <w:delText xml:space="preserve">ontractor shall annually provide to the State a </w:delText>
        </w:r>
        <w:r w:rsidR="00712EC3" w:rsidRPr="00F85C1D" w:rsidDel="00F35726">
          <w:rPr>
            <w:rFonts w:asciiTheme="minorHAnsi" w:hAnsiTheme="minorHAnsi" w:cstheme="minorHAnsi"/>
            <w:spacing w:val="-1"/>
          </w:rPr>
          <w:delText>resource utilization assessment</w:delText>
        </w:r>
        <w:r w:rsidR="00712EC3" w:rsidRPr="00F85C1D" w:rsidDel="00F35726">
          <w:rPr>
            <w:rFonts w:asciiTheme="minorHAnsi" w:hAnsiTheme="minorHAnsi" w:cstheme="minorHAnsi"/>
          </w:rPr>
          <w:delText xml:space="preserve"> </w:delText>
        </w:r>
        <w:r w:rsidR="00BD4763" w:rsidRPr="00F85C1D" w:rsidDel="00F35726">
          <w:rPr>
            <w:rFonts w:asciiTheme="minorHAnsi" w:hAnsiTheme="minorHAnsi" w:cstheme="minorHAnsi"/>
          </w:rPr>
          <w:delText xml:space="preserve">detailing the </w:delText>
        </w:r>
        <w:r w:rsidR="00405AF9" w:rsidRPr="00F85C1D" w:rsidDel="00F35726">
          <w:rPr>
            <w:rFonts w:asciiTheme="minorHAnsi" w:hAnsiTheme="minorHAnsi" w:cstheme="minorHAnsi"/>
          </w:rPr>
          <w:delText>Data</w:delText>
        </w:r>
        <w:r w:rsidR="001A3835" w:rsidRPr="00F85C1D" w:rsidDel="00F35726">
          <w:rPr>
            <w:rFonts w:asciiTheme="minorHAnsi" w:hAnsiTheme="minorHAnsi" w:cstheme="minorHAnsi"/>
          </w:rPr>
          <w:delText xml:space="preserve"> maintained by the c</w:delText>
        </w:r>
        <w:r w:rsidR="00BD4763" w:rsidRPr="00F85C1D" w:rsidDel="00F35726">
          <w:rPr>
            <w:rFonts w:asciiTheme="minorHAnsi" w:hAnsiTheme="minorHAnsi" w:cstheme="minorHAnsi"/>
          </w:rPr>
          <w:delText>ontractor. This repo</w:delText>
        </w:r>
        <w:r w:rsidRPr="00F85C1D" w:rsidDel="00F35726">
          <w:rPr>
            <w:rFonts w:asciiTheme="minorHAnsi" w:hAnsiTheme="minorHAnsi" w:cstheme="minorHAnsi"/>
          </w:rPr>
          <w:delText>rt shall include the volume of D</w:delText>
        </w:r>
        <w:r w:rsidR="00BD4763" w:rsidRPr="00F85C1D" w:rsidDel="00F35726">
          <w:rPr>
            <w:rFonts w:asciiTheme="minorHAnsi" w:hAnsiTheme="minorHAnsi" w:cstheme="minorHAnsi"/>
          </w:rPr>
          <w:delText>ata, the file formats, and other content classifications as determined by the State.</w:delText>
        </w:r>
      </w:del>
    </w:p>
    <w:p w14:paraId="6895260A" w14:textId="01EEE72A" w:rsidR="003167CC" w:rsidRPr="00F85C1D" w:rsidRDefault="006D3714" w:rsidP="005329AE">
      <w:pPr>
        <w:pStyle w:val="BodyText"/>
        <w:numPr>
          <w:ilvl w:val="0"/>
          <w:numId w:val="10"/>
        </w:numPr>
        <w:tabs>
          <w:tab w:val="left" w:pos="454"/>
        </w:tabs>
        <w:spacing w:before="197" w:after="120" w:line="276" w:lineRule="auto"/>
        <w:ind w:right="162" w:firstLine="0"/>
        <w:rPr>
          <w:rFonts w:asciiTheme="minorHAnsi" w:hAnsiTheme="minorHAnsi" w:cstheme="minorHAnsi"/>
        </w:rPr>
      </w:pPr>
      <w:r w:rsidRPr="00F85C1D">
        <w:rPr>
          <w:rFonts w:asciiTheme="minorHAnsi" w:hAnsiTheme="minorHAnsi" w:cstheme="minorHAnsi"/>
          <w:b/>
          <w:spacing w:val="-1"/>
        </w:rPr>
        <w:t>Compliance</w:t>
      </w:r>
      <w:r w:rsidRPr="00F85C1D">
        <w:rPr>
          <w:rFonts w:asciiTheme="minorHAnsi" w:hAnsiTheme="minorHAnsi" w:cstheme="minorHAnsi"/>
          <w:b/>
          <w:spacing w:val="-3"/>
        </w:rPr>
        <w:t xml:space="preserve"> </w:t>
      </w:r>
      <w:r w:rsidRPr="00F85C1D">
        <w:rPr>
          <w:rFonts w:asciiTheme="minorHAnsi" w:hAnsiTheme="minorHAnsi" w:cstheme="minorHAnsi"/>
          <w:b/>
          <w:spacing w:val="-1"/>
        </w:rPr>
        <w:t>with Accessibility</w:t>
      </w:r>
      <w:r w:rsidRPr="00F85C1D">
        <w:rPr>
          <w:rFonts w:asciiTheme="minorHAnsi" w:hAnsiTheme="minorHAnsi" w:cstheme="minorHAnsi"/>
          <w:b/>
          <w:spacing w:val="1"/>
        </w:rPr>
        <w:t xml:space="preserve"> </w:t>
      </w:r>
      <w:r w:rsidRPr="00F85C1D">
        <w:rPr>
          <w:rFonts w:asciiTheme="minorHAnsi" w:hAnsiTheme="minorHAnsi" w:cstheme="minorHAnsi"/>
          <w:b/>
          <w:spacing w:val="-1"/>
        </w:rPr>
        <w:t>Standards</w:t>
      </w:r>
      <w:r w:rsidRPr="00F85C1D">
        <w:rPr>
          <w:rFonts w:asciiTheme="minorHAnsi" w:hAnsiTheme="minorHAnsi" w:cstheme="minorHAnsi"/>
          <w:spacing w:val="-1"/>
        </w:rPr>
        <w:t>: The</w:t>
      </w:r>
      <w:r w:rsidRPr="00F85C1D">
        <w:rPr>
          <w:rFonts w:asciiTheme="minorHAnsi" w:hAnsiTheme="minorHAnsi" w:cstheme="minorHAnsi"/>
          <w:spacing w:val="-2"/>
        </w:rPr>
        <w:t xml:space="preserve"> </w:t>
      </w:r>
      <w:r w:rsidR="00CC4DC1" w:rsidRPr="00F85C1D">
        <w:rPr>
          <w:rFonts w:asciiTheme="minorHAnsi" w:hAnsiTheme="minorHAnsi" w:cstheme="minorHAnsi"/>
          <w:spacing w:val="-1"/>
        </w:rPr>
        <w:t>c</w:t>
      </w:r>
      <w:r w:rsidRPr="00F85C1D">
        <w:rPr>
          <w:rFonts w:asciiTheme="minorHAnsi" w:hAnsiTheme="minorHAnsi" w:cstheme="minorHAnsi"/>
          <w:spacing w:val="-1"/>
        </w:rPr>
        <w:t>ontractor</w:t>
      </w:r>
      <w:r w:rsidRPr="00F85C1D">
        <w:rPr>
          <w:rFonts w:asciiTheme="minorHAnsi" w:hAnsiTheme="minorHAnsi" w:cstheme="minorHAnsi"/>
        </w:rPr>
        <w:t xml:space="preserve"> </w:t>
      </w:r>
      <w:r w:rsidRPr="00F85C1D">
        <w:rPr>
          <w:rFonts w:asciiTheme="minorHAnsi" w:hAnsiTheme="minorHAnsi" w:cstheme="minorHAnsi"/>
          <w:spacing w:val="-1"/>
        </w:rPr>
        <w:t>shall</w:t>
      </w:r>
      <w:r w:rsidRPr="00F85C1D">
        <w:rPr>
          <w:rFonts w:asciiTheme="minorHAnsi" w:hAnsiTheme="minorHAnsi" w:cstheme="minorHAnsi"/>
        </w:rPr>
        <w:t xml:space="preserve"> </w:t>
      </w:r>
      <w:r w:rsidRPr="00F85C1D">
        <w:rPr>
          <w:rFonts w:asciiTheme="minorHAnsi" w:hAnsiTheme="minorHAnsi" w:cstheme="minorHAnsi"/>
          <w:spacing w:val="-1"/>
        </w:rPr>
        <w:t>comply</w:t>
      </w:r>
      <w:r w:rsidRPr="00F85C1D">
        <w:rPr>
          <w:rFonts w:asciiTheme="minorHAnsi" w:hAnsiTheme="minorHAnsi" w:cstheme="minorHAnsi"/>
          <w:spacing w:val="-2"/>
        </w:rPr>
        <w:t xml:space="preserve"> </w:t>
      </w:r>
      <w:r w:rsidRPr="00F85C1D">
        <w:rPr>
          <w:rFonts w:asciiTheme="minorHAnsi" w:hAnsiTheme="minorHAnsi" w:cstheme="minorHAnsi"/>
          <w:spacing w:val="-1"/>
        </w:rPr>
        <w:t xml:space="preserve">with </w:t>
      </w:r>
      <w:r w:rsidRPr="00F85C1D">
        <w:rPr>
          <w:rFonts w:asciiTheme="minorHAnsi" w:hAnsiTheme="minorHAnsi" w:cstheme="minorHAnsi"/>
          <w:spacing w:val="-2"/>
        </w:rPr>
        <w:t>and</w:t>
      </w:r>
      <w:r w:rsidRPr="00F85C1D">
        <w:rPr>
          <w:rFonts w:asciiTheme="minorHAnsi" w:hAnsiTheme="minorHAnsi" w:cstheme="minorHAnsi"/>
          <w:spacing w:val="-1"/>
        </w:rPr>
        <w:t xml:space="preserve"> adhere</w:t>
      </w:r>
      <w:r w:rsidRPr="00F85C1D">
        <w:rPr>
          <w:rFonts w:asciiTheme="minorHAnsi" w:hAnsiTheme="minorHAnsi" w:cstheme="minorHAnsi"/>
          <w:spacing w:val="1"/>
        </w:rPr>
        <w:t xml:space="preserve"> </w:t>
      </w:r>
      <w:r w:rsidRPr="00F85C1D">
        <w:rPr>
          <w:rFonts w:asciiTheme="minorHAnsi" w:hAnsiTheme="minorHAnsi" w:cstheme="minorHAnsi"/>
          <w:spacing w:val="-1"/>
        </w:rPr>
        <w:t>to</w:t>
      </w:r>
      <w:r w:rsidRPr="00F85C1D">
        <w:rPr>
          <w:rFonts w:asciiTheme="minorHAnsi" w:hAnsiTheme="minorHAnsi" w:cstheme="minorHAnsi"/>
          <w:spacing w:val="41"/>
        </w:rPr>
        <w:t xml:space="preserve"> </w:t>
      </w:r>
      <w:r w:rsidRPr="00F85C1D">
        <w:rPr>
          <w:rFonts w:asciiTheme="minorHAnsi" w:hAnsiTheme="minorHAnsi" w:cstheme="minorHAnsi"/>
          <w:spacing w:val="-1"/>
        </w:rPr>
        <w:t>Accessibility</w:t>
      </w:r>
      <w:r w:rsidRPr="00F85C1D">
        <w:rPr>
          <w:rFonts w:asciiTheme="minorHAnsi" w:hAnsiTheme="minorHAnsi" w:cstheme="minorHAnsi"/>
          <w:spacing w:val="1"/>
        </w:rPr>
        <w:t xml:space="preserve"> </w:t>
      </w:r>
      <w:r w:rsidRPr="00F85C1D">
        <w:rPr>
          <w:rFonts w:asciiTheme="minorHAnsi" w:hAnsiTheme="minorHAnsi" w:cstheme="minorHAnsi"/>
          <w:spacing w:val="-1"/>
        </w:rPr>
        <w:t>Standards</w:t>
      </w:r>
      <w:r w:rsidRPr="00F85C1D">
        <w:rPr>
          <w:rFonts w:asciiTheme="minorHAnsi" w:hAnsiTheme="minorHAnsi" w:cstheme="minorHAnsi"/>
          <w:spacing w:val="-2"/>
        </w:rPr>
        <w:t xml:space="preserve"> </w:t>
      </w:r>
      <w:r w:rsidRPr="00F85C1D">
        <w:rPr>
          <w:rFonts w:asciiTheme="minorHAnsi" w:hAnsiTheme="minorHAnsi" w:cstheme="minorHAnsi"/>
        </w:rPr>
        <w:t xml:space="preserve">of </w:t>
      </w:r>
      <w:r w:rsidRPr="00F85C1D">
        <w:rPr>
          <w:rFonts w:asciiTheme="minorHAnsi" w:hAnsiTheme="minorHAnsi" w:cstheme="minorHAnsi"/>
          <w:spacing w:val="-1"/>
        </w:rPr>
        <w:t>Section 508 Amendment</w:t>
      </w:r>
      <w:r w:rsidRPr="00F85C1D">
        <w:rPr>
          <w:rFonts w:asciiTheme="minorHAnsi" w:hAnsiTheme="minorHAnsi" w:cstheme="minorHAnsi"/>
          <w:spacing w:val="1"/>
        </w:rPr>
        <w:t xml:space="preserve"> </w:t>
      </w:r>
      <w:r w:rsidRPr="00F85C1D">
        <w:rPr>
          <w:rFonts w:asciiTheme="minorHAnsi" w:hAnsiTheme="minorHAnsi" w:cstheme="minorHAnsi"/>
          <w:spacing w:val="-1"/>
        </w:rPr>
        <w:t>to the</w:t>
      </w:r>
      <w:r w:rsidRPr="00F85C1D">
        <w:rPr>
          <w:rFonts w:asciiTheme="minorHAnsi" w:hAnsiTheme="minorHAnsi" w:cstheme="minorHAnsi"/>
          <w:spacing w:val="1"/>
        </w:rPr>
        <w:t xml:space="preserve"> </w:t>
      </w:r>
      <w:r w:rsidRPr="00F85C1D">
        <w:rPr>
          <w:rFonts w:asciiTheme="minorHAnsi" w:hAnsiTheme="minorHAnsi" w:cstheme="minorHAnsi"/>
          <w:spacing w:val="-1"/>
        </w:rPr>
        <w:t xml:space="preserve">Rehabilitation </w:t>
      </w:r>
      <w:r w:rsidRPr="00F85C1D">
        <w:rPr>
          <w:rFonts w:asciiTheme="minorHAnsi" w:hAnsiTheme="minorHAnsi" w:cstheme="minorHAnsi"/>
          <w:spacing w:val="-2"/>
        </w:rPr>
        <w:t xml:space="preserve">Act </w:t>
      </w:r>
      <w:r w:rsidRPr="00F85C1D">
        <w:rPr>
          <w:rFonts w:asciiTheme="minorHAnsi" w:hAnsiTheme="minorHAnsi" w:cstheme="minorHAnsi"/>
        </w:rPr>
        <w:t>of</w:t>
      </w:r>
      <w:r w:rsidRPr="00F85C1D">
        <w:rPr>
          <w:rFonts w:asciiTheme="minorHAnsi" w:hAnsiTheme="minorHAnsi" w:cstheme="minorHAnsi"/>
          <w:spacing w:val="-3"/>
        </w:rPr>
        <w:t xml:space="preserve"> </w:t>
      </w:r>
      <w:r w:rsidRPr="00F85C1D">
        <w:rPr>
          <w:rFonts w:asciiTheme="minorHAnsi" w:hAnsiTheme="minorHAnsi" w:cstheme="minorHAnsi"/>
        </w:rPr>
        <w:t>1973,</w:t>
      </w:r>
      <w:r w:rsidRPr="00F85C1D">
        <w:rPr>
          <w:rFonts w:asciiTheme="minorHAnsi" w:hAnsiTheme="minorHAnsi" w:cstheme="minorHAnsi"/>
          <w:spacing w:val="-2"/>
        </w:rPr>
        <w:t xml:space="preserve"> </w:t>
      </w:r>
      <w:r w:rsidRPr="00F85C1D">
        <w:rPr>
          <w:rFonts w:asciiTheme="minorHAnsi" w:hAnsiTheme="minorHAnsi" w:cstheme="minorHAnsi"/>
        </w:rPr>
        <w:t>or</w:t>
      </w:r>
      <w:r w:rsidRPr="00F85C1D">
        <w:rPr>
          <w:rFonts w:asciiTheme="minorHAnsi" w:hAnsiTheme="minorHAnsi" w:cstheme="minorHAnsi"/>
          <w:spacing w:val="-2"/>
        </w:rPr>
        <w:t xml:space="preserve"> </w:t>
      </w:r>
      <w:r w:rsidRPr="00F85C1D">
        <w:rPr>
          <w:rFonts w:asciiTheme="minorHAnsi" w:hAnsiTheme="minorHAnsi" w:cstheme="minorHAnsi"/>
          <w:spacing w:val="-1"/>
        </w:rPr>
        <w:t>any</w:t>
      </w:r>
      <w:r w:rsidRPr="00F85C1D">
        <w:rPr>
          <w:rFonts w:asciiTheme="minorHAnsi" w:hAnsiTheme="minorHAnsi" w:cstheme="minorHAnsi"/>
          <w:spacing w:val="-2"/>
        </w:rPr>
        <w:t xml:space="preserve"> </w:t>
      </w:r>
      <w:r w:rsidRPr="00F85C1D">
        <w:rPr>
          <w:rFonts w:asciiTheme="minorHAnsi" w:hAnsiTheme="minorHAnsi" w:cstheme="minorHAnsi"/>
        </w:rPr>
        <w:t>other</w:t>
      </w:r>
      <w:r w:rsidRPr="00F85C1D">
        <w:rPr>
          <w:rFonts w:asciiTheme="minorHAnsi" w:hAnsiTheme="minorHAnsi" w:cstheme="minorHAnsi"/>
          <w:spacing w:val="-2"/>
        </w:rPr>
        <w:t xml:space="preserve"> </w:t>
      </w:r>
      <w:r w:rsidRPr="00F85C1D">
        <w:rPr>
          <w:rFonts w:asciiTheme="minorHAnsi" w:hAnsiTheme="minorHAnsi" w:cstheme="minorHAnsi"/>
          <w:spacing w:val="-1"/>
        </w:rPr>
        <w:lastRenderedPageBreak/>
        <w:t>state</w:t>
      </w:r>
      <w:r w:rsidRPr="00F85C1D">
        <w:rPr>
          <w:rFonts w:asciiTheme="minorHAnsi" w:hAnsiTheme="minorHAnsi" w:cstheme="minorHAnsi"/>
          <w:spacing w:val="51"/>
        </w:rPr>
        <w:t xml:space="preserve"> </w:t>
      </w:r>
      <w:r w:rsidRPr="00F85C1D">
        <w:rPr>
          <w:rFonts w:asciiTheme="minorHAnsi" w:hAnsiTheme="minorHAnsi" w:cstheme="minorHAnsi"/>
          <w:spacing w:val="-1"/>
        </w:rPr>
        <w:t>laws</w:t>
      </w:r>
      <w:r w:rsidRPr="00F85C1D">
        <w:rPr>
          <w:rFonts w:asciiTheme="minorHAnsi" w:hAnsiTheme="minorHAnsi" w:cstheme="minorHAnsi"/>
          <w:spacing w:val="-2"/>
        </w:rPr>
        <w:t xml:space="preserve"> </w:t>
      </w:r>
      <w:r w:rsidRPr="00F85C1D">
        <w:rPr>
          <w:rFonts w:asciiTheme="minorHAnsi" w:hAnsiTheme="minorHAnsi" w:cstheme="minorHAnsi"/>
        </w:rPr>
        <w:t xml:space="preserve">or </w:t>
      </w:r>
      <w:r w:rsidRPr="00F85C1D">
        <w:rPr>
          <w:rFonts w:asciiTheme="minorHAnsi" w:hAnsiTheme="minorHAnsi" w:cstheme="minorHAnsi"/>
          <w:spacing w:val="-1"/>
        </w:rPr>
        <w:t>administrative</w:t>
      </w:r>
      <w:r w:rsidRPr="00F85C1D">
        <w:rPr>
          <w:rFonts w:asciiTheme="minorHAnsi" w:hAnsiTheme="minorHAnsi" w:cstheme="minorHAnsi"/>
          <w:spacing w:val="1"/>
        </w:rPr>
        <w:t xml:space="preserve"> </w:t>
      </w:r>
      <w:r w:rsidRPr="00F85C1D">
        <w:rPr>
          <w:rFonts w:asciiTheme="minorHAnsi" w:hAnsiTheme="minorHAnsi" w:cstheme="minorHAnsi"/>
          <w:spacing w:val="-1"/>
        </w:rPr>
        <w:t>regulations</w:t>
      </w:r>
      <w:r w:rsidRPr="00F85C1D">
        <w:rPr>
          <w:rFonts w:asciiTheme="minorHAnsi" w:hAnsiTheme="minorHAnsi" w:cstheme="minorHAnsi"/>
        </w:rPr>
        <w:t xml:space="preserve"> </w:t>
      </w:r>
      <w:r w:rsidRPr="00F85C1D">
        <w:rPr>
          <w:rFonts w:asciiTheme="minorHAnsi" w:hAnsiTheme="minorHAnsi" w:cstheme="minorHAnsi"/>
          <w:spacing w:val="-1"/>
        </w:rPr>
        <w:t xml:space="preserve">identified by </w:t>
      </w:r>
      <w:r w:rsidR="00996D55" w:rsidRPr="00F85C1D">
        <w:rPr>
          <w:rFonts w:asciiTheme="minorHAnsi" w:hAnsiTheme="minorHAnsi" w:cstheme="minorHAnsi"/>
          <w:spacing w:val="-1"/>
        </w:rPr>
        <w:t>the State</w:t>
      </w:r>
      <w:r w:rsidRPr="00F85C1D">
        <w:rPr>
          <w:rFonts w:asciiTheme="minorHAnsi" w:hAnsiTheme="minorHAnsi" w:cstheme="minorHAnsi"/>
          <w:spacing w:val="-1"/>
        </w:rPr>
        <w:t>.</w:t>
      </w:r>
    </w:p>
    <w:p w14:paraId="241BBC46" w14:textId="49608140" w:rsidR="007463BF" w:rsidRPr="00F85C1D" w:rsidRDefault="007463BF" w:rsidP="005329AE">
      <w:pPr>
        <w:pStyle w:val="BodyText"/>
        <w:numPr>
          <w:ilvl w:val="0"/>
          <w:numId w:val="10"/>
        </w:numPr>
        <w:tabs>
          <w:tab w:val="left" w:pos="454"/>
        </w:tabs>
        <w:spacing w:before="197" w:after="120" w:line="276" w:lineRule="auto"/>
        <w:ind w:right="162" w:firstLine="0"/>
        <w:rPr>
          <w:rFonts w:asciiTheme="minorHAnsi" w:hAnsiTheme="minorHAnsi" w:cstheme="minorHAnsi"/>
        </w:rPr>
      </w:pPr>
      <w:r w:rsidRPr="00F85C1D">
        <w:rPr>
          <w:rFonts w:asciiTheme="minorHAnsi" w:hAnsiTheme="minorHAnsi" w:cstheme="minorHAnsi"/>
          <w:b/>
        </w:rPr>
        <w:t>State Additional Terms and Conditions Revision Declaration</w:t>
      </w:r>
      <w:r w:rsidRPr="00F85C1D">
        <w:rPr>
          <w:rFonts w:asciiTheme="minorHAnsi" w:hAnsiTheme="minorHAnsi" w:cstheme="minorHAnsi"/>
        </w:rPr>
        <w:t xml:space="preserve">: The clauses in this Exhibit have not been altered, modified, changed, or deleted in any way except for the following clauses which are named </w:t>
      </w:r>
      <w:proofErr w:type="spellStart"/>
      <w:r w:rsidRPr="00F85C1D">
        <w:rPr>
          <w:rFonts w:asciiTheme="minorHAnsi" w:hAnsiTheme="minorHAnsi" w:cstheme="minorHAnsi"/>
        </w:rPr>
        <w:t>below:_______</w:t>
      </w:r>
      <w:ins w:id="13" w:author="Author">
        <w:r w:rsidR="00F35726">
          <w:rPr>
            <w:rFonts w:asciiTheme="minorHAnsi" w:hAnsiTheme="minorHAnsi" w:cstheme="minorHAnsi"/>
          </w:rPr>
          <w:t>Items</w:t>
        </w:r>
        <w:proofErr w:type="spellEnd"/>
        <w:r w:rsidR="00F35726">
          <w:rPr>
            <w:rFonts w:asciiTheme="minorHAnsi" w:hAnsiTheme="minorHAnsi" w:cstheme="minorHAnsi"/>
          </w:rPr>
          <w:t xml:space="preserve"> 11 and 18 were altered.</w:t>
        </w:r>
      </w:ins>
      <w:r w:rsidRPr="00F85C1D">
        <w:rPr>
          <w:rFonts w:asciiTheme="minorHAnsi" w:hAnsiTheme="minorHAnsi" w:cstheme="minorHAnsi"/>
        </w:rPr>
        <w:t>______________________________________</w:t>
      </w:r>
    </w:p>
    <w:sectPr w:rsidR="007463BF" w:rsidRPr="00F85C1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47A8A" w14:textId="77777777" w:rsidR="007D263F" w:rsidRDefault="007D263F">
      <w:r>
        <w:separator/>
      </w:r>
    </w:p>
  </w:endnote>
  <w:endnote w:type="continuationSeparator" w:id="0">
    <w:p w14:paraId="6B6F65F1" w14:textId="77777777" w:rsidR="007D263F" w:rsidRDefault="007D263F">
      <w:r>
        <w:continuationSeparator/>
      </w:r>
    </w:p>
  </w:endnote>
  <w:endnote w:type="continuationNotice" w:id="1">
    <w:p w14:paraId="389E9C23" w14:textId="77777777" w:rsidR="007D263F" w:rsidRDefault="007D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heme="minorHAnsi"/>
        <w:sz w:val="20"/>
        <w:szCs w:val="20"/>
      </w:rPr>
      <w:id w:val="1458365729"/>
      <w:docPartObj>
        <w:docPartGallery w:val="Page Numbers (Bottom of Page)"/>
        <w:docPartUnique/>
      </w:docPartObj>
    </w:sdtPr>
    <w:sdtEndPr/>
    <w:sdtContent>
      <w:sdt>
        <w:sdtPr>
          <w:rPr>
            <w:rFonts w:cstheme="minorHAnsi"/>
            <w:sz w:val="20"/>
            <w:szCs w:val="20"/>
          </w:rPr>
          <w:id w:val="1728636285"/>
          <w:docPartObj>
            <w:docPartGallery w:val="Page Numbers (Top of Page)"/>
            <w:docPartUnique/>
          </w:docPartObj>
        </w:sdtPr>
        <w:sdtEndPr/>
        <w:sdtContent>
          <w:p w14:paraId="4DAA5EDB" w14:textId="265326D3" w:rsidR="002D7099" w:rsidRPr="00F85C1D" w:rsidRDefault="002D7099">
            <w:pPr>
              <w:pStyle w:val="Footer"/>
              <w:jc w:val="center"/>
              <w:rPr>
                <w:rFonts w:cstheme="minorHAnsi"/>
                <w:sz w:val="20"/>
                <w:szCs w:val="20"/>
              </w:rPr>
            </w:pPr>
            <w:r w:rsidRPr="00F85C1D">
              <w:rPr>
                <w:rFonts w:cstheme="minorHAnsi"/>
                <w:sz w:val="20"/>
                <w:szCs w:val="20"/>
              </w:rPr>
              <w:t xml:space="preserve">Page </w:t>
            </w:r>
            <w:r w:rsidRPr="00F85C1D">
              <w:rPr>
                <w:rFonts w:cstheme="minorHAnsi"/>
                <w:bCs/>
                <w:sz w:val="20"/>
                <w:szCs w:val="20"/>
              </w:rPr>
              <w:fldChar w:fldCharType="begin"/>
            </w:r>
            <w:r w:rsidRPr="00F85C1D">
              <w:rPr>
                <w:rFonts w:cstheme="minorHAnsi"/>
                <w:bCs/>
                <w:sz w:val="20"/>
                <w:szCs w:val="20"/>
              </w:rPr>
              <w:instrText xml:space="preserve"> PAGE </w:instrText>
            </w:r>
            <w:r w:rsidRPr="00F85C1D">
              <w:rPr>
                <w:rFonts w:cstheme="minorHAnsi"/>
                <w:bCs/>
                <w:sz w:val="20"/>
                <w:szCs w:val="20"/>
              </w:rPr>
              <w:fldChar w:fldCharType="separate"/>
            </w:r>
            <w:r w:rsidR="007463BF" w:rsidRPr="00F85C1D">
              <w:rPr>
                <w:rFonts w:cstheme="minorHAnsi"/>
                <w:bCs/>
                <w:noProof/>
                <w:sz w:val="20"/>
                <w:szCs w:val="20"/>
              </w:rPr>
              <w:t>7</w:t>
            </w:r>
            <w:r w:rsidRPr="00F85C1D">
              <w:rPr>
                <w:rFonts w:cstheme="minorHAnsi"/>
                <w:bCs/>
                <w:sz w:val="20"/>
                <w:szCs w:val="20"/>
              </w:rPr>
              <w:fldChar w:fldCharType="end"/>
            </w:r>
            <w:r w:rsidRPr="00F85C1D">
              <w:rPr>
                <w:rFonts w:cstheme="minorHAnsi"/>
                <w:sz w:val="20"/>
                <w:szCs w:val="20"/>
              </w:rPr>
              <w:t xml:space="preserve"> of </w:t>
            </w:r>
            <w:r w:rsidRPr="00F85C1D">
              <w:rPr>
                <w:rFonts w:cstheme="minorHAnsi"/>
                <w:bCs/>
                <w:sz w:val="20"/>
                <w:szCs w:val="20"/>
              </w:rPr>
              <w:fldChar w:fldCharType="begin"/>
            </w:r>
            <w:r w:rsidRPr="00F85C1D">
              <w:rPr>
                <w:rFonts w:cstheme="minorHAnsi"/>
                <w:bCs/>
                <w:sz w:val="20"/>
                <w:szCs w:val="20"/>
              </w:rPr>
              <w:instrText xml:space="preserve"> NUMPAGES  </w:instrText>
            </w:r>
            <w:r w:rsidRPr="00F85C1D">
              <w:rPr>
                <w:rFonts w:cstheme="minorHAnsi"/>
                <w:bCs/>
                <w:sz w:val="20"/>
                <w:szCs w:val="20"/>
              </w:rPr>
              <w:fldChar w:fldCharType="separate"/>
            </w:r>
            <w:r w:rsidR="007463BF" w:rsidRPr="00F85C1D">
              <w:rPr>
                <w:rFonts w:cstheme="minorHAnsi"/>
                <w:bCs/>
                <w:noProof/>
                <w:sz w:val="20"/>
                <w:szCs w:val="20"/>
              </w:rPr>
              <w:t>7</w:t>
            </w:r>
            <w:r w:rsidRPr="00F85C1D">
              <w:rPr>
                <w:rFonts w:cstheme="minorHAnsi"/>
                <w:bCs/>
                <w:sz w:val="20"/>
                <w:szCs w:val="20"/>
              </w:rPr>
              <w:fldChar w:fldCharType="end"/>
            </w:r>
          </w:p>
        </w:sdtContent>
      </w:sdt>
    </w:sdtContent>
  </w:sdt>
  <w:p w14:paraId="6476C7C2" w14:textId="2ACB2EAF" w:rsidR="002D7099" w:rsidRPr="00F85C1D" w:rsidRDefault="002D7099" w:rsidP="002D7099">
    <w:pPr>
      <w:pStyle w:val="Footer"/>
      <w:jc w:val="right"/>
      <w:rPr>
        <w:rFonts w:cstheme="minorHAnsi"/>
        <w:sz w:val="20"/>
        <w:szCs w:val="20"/>
      </w:rPr>
    </w:pPr>
    <w:r w:rsidRPr="00F85C1D">
      <w:rPr>
        <w:rFonts w:cstheme="minorHAnsi"/>
        <w:sz w:val="20"/>
        <w:szCs w:val="20"/>
      </w:rPr>
      <w:t xml:space="preserve">State of Indiana </w:t>
    </w:r>
    <w:r w:rsidR="00651233" w:rsidRPr="00F85C1D">
      <w:rPr>
        <w:rFonts w:cstheme="minorHAnsi"/>
        <w:sz w:val="20"/>
        <w:szCs w:val="20"/>
      </w:rPr>
      <w:t xml:space="preserve">Additional </w:t>
    </w:r>
    <w:r w:rsidRPr="00F85C1D">
      <w:rPr>
        <w:rFonts w:cstheme="minorHAnsi"/>
        <w:sz w:val="20"/>
        <w:szCs w:val="20"/>
      </w:rPr>
      <w:t xml:space="preserve">Terms </w:t>
    </w:r>
    <w:r w:rsidR="00651233" w:rsidRPr="00F85C1D">
      <w:rPr>
        <w:rFonts w:cstheme="minorHAnsi"/>
        <w:sz w:val="20"/>
        <w:szCs w:val="20"/>
      </w:rPr>
      <w:t>and Conditions</w:t>
    </w:r>
  </w:p>
  <w:p w14:paraId="3BDA4B2C" w14:textId="415379F0" w:rsidR="002D7099" w:rsidRPr="00F85C1D" w:rsidRDefault="00894770" w:rsidP="002D7099">
    <w:pPr>
      <w:pStyle w:val="Footer"/>
      <w:jc w:val="right"/>
      <w:rPr>
        <w:rFonts w:cstheme="minorHAnsi"/>
        <w:sz w:val="20"/>
        <w:szCs w:val="20"/>
      </w:rPr>
    </w:pPr>
    <w:r w:rsidRPr="00F85C1D">
      <w:rPr>
        <w:rFonts w:cstheme="minorHAnsi"/>
        <w:sz w:val="20"/>
        <w:szCs w:val="20"/>
      </w:rPr>
      <w:t>Software</w:t>
    </w:r>
    <w:r w:rsidR="002D7099" w:rsidRPr="00F85C1D">
      <w:rPr>
        <w:rFonts w:cstheme="minorHAnsi"/>
        <w:sz w:val="20"/>
        <w:szCs w:val="20"/>
      </w:rPr>
      <w:t xml:space="preserve"> as a Service Engagement</w:t>
    </w:r>
  </w:p>
  <w:p w14:paraId="73F870E2" w14:textId="15074EBE" w:rsidR="00537171" w:rsidRPr="00F85C1D" w:rsidRDefault="002D7099" w:rsidP="002D7099">
    <w:pPr>
      <w:pStyle w:val="Footer"/>
      <w:jc w:val="right"/>
      <w:rPr>
        <w:rFonts w:cstheme="minorHAnsi"/>
        <w:sz w:val="20"/>
        <w:szCs w:val="20"/>
      </w:rPr>
    </w:pPr>
    <w:r w:rsidRPr="00F85C1D">
      <w:rPr>
        <w:rFonts w:cstheme="minorHAnsi"/>
        <w:sz w:val="20"/>
        <w:szCs w:val="20"/>
      </w:rPr>
      <w:t xml:space="preserve">Revised </w:t>
    </w:r>
    <w:r w:rsidR="008A3280" w:rsidRPr="00F85C1D">
      <w:rPr>
        <w:rFonts w:cstheme="minorHAnsi"/>
        <w:sz w:val="20"/>
        <w:szCs w:val="20"/>
      </w:rPr>
      <w:t>3/2</w:t>
    </w:r>
    <w:r w:rsidR="007463BF" w:rsidRPr="00F85C1D">
      <w:rPr>
        <w:rFonts w:cstheme="minorHAnsi"/>
        <w:sz w:val="20"/>
        <w:szCs w:val="20"/>
      </w:rPr>
      <w:t>8</w:t>
    </w:r>
    <w:r w:rsidR="00F97CC2" w:rsidRPr="00F85C1D">
      <w:rPr>
        <w:rFonts w:cstheme="minorHAnsi"/>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120B0" w14:textId="77777777" w:rsidR="007D263F" w:rsidRDefault="007D263F">
      <w:r>
        <w:separator/>
      </w:r>
    </w:p>
  </w:footnote>
  <w:footnote w:type="continuationSeparator" w:id="0">
    <w:p w14:paraId="37C2C596" w14:textId="77777777" w:rsidR="007D263F" w:rsidRDefault="007D263F">
      <w:r>
        <w:continuationSeparator/>
      </w:r>
    </w:p>
  </w:footnote>
  <w:footnote w:type="continuationNotice" w:id="1">
    <w:p w14:paraId="4004AABF" w14:textId="77777777" w:rsidR="007D263F" w:rsidRDefault="007D2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894770" w:rsidRDefault="00D71B6A">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D55"/>
    <w:rsid w:val="00996E1B"/>
    <w:rsid w:val="009A1F49"/>
    <w:rsid w:val="009B4A54"/>
    <w:rsid w:val="009C21B3"/>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F6578"/>
    <w:rsid w:val="00CF7F31"/>
    <w:rsid w:val="00D0206F"/>
    <w:rsid w:val="00D03DBB"/>
    <w:rsid w:val="00D06E76"/>
    <w:rsid w:val="00D161BA"/>
    <w:rsid w:val="00D21CCD"/>
    <w:rsid w:val="00D402D4"/>
    <w:rsid w:val="00D40B2A"/>
    <w:rsid w:val="00D44338"/>
    <w:rsid w:val="00D44A16"/>
    <w:rsid w:val="00D44C92"/>
    <w:rsid w:val="00D476F9"/>
    <w:rsid w:val="00D71B6A"/>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5726"/>
    <w:rsid w:val="00F3635B"/>
    <w:rsid w:val="00F526A5"/>
    <w:rsid w:val="00F550DA"/>
    <w:rsid w:val="00F67B9A"/>
    <w:rsid w:val="00F749E9"/>
    <w:rsid w:val="00F760E5"/>
    <w:rsid w:val="00F85C1D"/>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gov/iot/2339.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CEA4D0-27AD-4D82-81EC-C23D6719D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1DBE68B-1FB2-4F8E-9ADB-2910CC636ED8}">
  <ds:schemaRefs>
    <ds:schemaRef ds:uri="http://schemas.microsoft.com/sharepoint/v3/contenttype/forms"/>
  </ds:schemaRefs>
</ds:datastoreItem>
</file>

<file path=customXml/itemProps3.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3321</Words>
  <Characters>18935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2021-03-10T20:09:00Z</dcterms:created>
  <dcterms:modified xsi:type="dcterms:W3CDTF">2021-03-10T20:09:00Z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